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206BA" w:rsidRDefault="001F6291">
      <w:r>
        <w:rPr>
          <w:noProof/>
          <w:lang w:val="en-IE" w:eastAsia="en-IE"/>
        </w:rPr>
        <mc:AlternateContent>
          <mc:Choice Requires="wps">
            <w:drawing>
              <wp:anchor distT="45720" distB="45720" distL="114300" distR="114300" simplePos="0" relativeHeight="251658240" behindDoc="0" locked="0" layoutInCell="1" allowOverlap="1" wp14:anchorId="353B063A" wp14:editId="346AC0DA">
                <wp:simplePos x="0" y="0"/>
                <wp:positionH relativeFrom="column">
                  <wp:posOffset>5399063</wp:posOffset>
                </wp:positionH>
                <wp:positionV relativeFrom="paragraph">
                  <wp:posOffset>-1540209</wp:posOffset>
                </wp:positionV>
                <wp:extent cx="1199515" cy="1404620"/>
                <wp:effectExtent l="0" t="0" r="635" b="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99515" cy="1404620"/>
                        </a:xfrm>
                        <a:prstGeom prst="rect">
                          <a:avLst/>
                        </a:prstGeom>
                        <a:solidFill>
                          <a:srgbClr val="FFFFFF"/>
                        </a:solidFill>
                        <a:ln w="9525">
                          <a:noFill/>
                          <a:miter lim="800000"/>
                          <a:headEnd/>
                          <a:tailEnd/>
                        </a:ln>
                      </wps:spPr>
                      <wps:txbx>
                        <w:txbxContent>
                          <w:p w:rsidR="0095795C" w:rsidRDefault="0095795C">
                            <w:r>
                              <w:t>ENAV20-11.18.4</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353B063A" id="_x0000_t202" coordsize="21600,21600" o:spt="202" path="m,l,21600r21600,l21600,xe">
                <v:stroke joinstyle="miter"/>
                <v:path gradientshapeok="t" o:connecttype="rect"/>
              </v:shapetype>
              <v:shape id="Text Box 2" o:spid="_x0000_s1026" type="#_x0000_t202" style="position:absolute;margin-left:425.1pt;margin-top:-121.3pt;width:94.45pt;height:110.6pt;z-index:251658240;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" stroked="f">
                <v:textbox style="mso-fit-shape-to-text:t">
                  <w:txbxContent>
                    <w:p w:rsidR="0095795C" w:rsidRDefault="0095795C">
                      <w:r>
                        <w:t>ENAV20-11.18.4</w:t>
                      </w:r>
                    </w:p>
                  </w:txbxContent>
                </v:textbox>
                <w10:wrap type="square"/>
              </v:shape>
            </w:pict>
          </mc:Fallback>
        </mc:AlternateContent>
      </w:r>
    </w:p>
    <w:p w:rsidR="007044A5" w:rsidRDefault="007044A5"/>
    <w:p w:rsidR="007044A5" w:rsidRDefault="007044A5"/>
    <w:p w:rsidR="007044A5" w:rsidRDefault="007044A5"/>
    <w:p w:rsidR="007044A5" w:rsidRDefault="007044A5"/>
    <w:p w:rsidR="005206BA" w:rsidRDefault="005206BA"/>
    <w:p w:rsidR="004B091C" w:rsidRPr="00076C70" w:rsidRDefault="007D5BFA" w:rsidP="004B091C">
      <w:pPr>
        <w:pStyle w:val="Title"/>
        <w:pBdr>
          <w:bottom w:val="single" w:sz="8" w:space="16" w:color="4F81BD" w:themeColor="accent1"/>
        </w:pBdr>
        <w:jc w:val="center"/>
        <w:rPr>
          <w:b/>
          <w:color w:val="476E7D"/>
        </w:rPr>
      </w:pPr>
      <w:r>
        <w:rPr>
          <w:b/>
          <w:color w:val="476E7D"/>
        </w:rPr>
        <w:t>Draft Deliverable 1.14</w:t>
      </w:r>
    </w:p>
    <w:p w:rsidR="004B091C" w:rsidRPr="00B37243" w:rsidRDefault="0095795C" w:rsidP="004B091C">
      <w:pPr>
        <w:pStyle w:val="Title"/>
        <w:pBdr>
          <w:bottom w:val="single" w:sz="8" w:space="16" w:color="4F81BD" w:themeColor="accent1"/>
        </w:pBdr>
        <w:jc w:val="center"/>
        <w:rPr>
          <w:b/>
          <w:color w:val="476E7D"/>
        </w:rPr>
      </w:pPr>
      <w:r>
        <w:rPr>
          <w:b/>
          <w:color w:val="476E7D"/>
        </w:rPr>
        <w:t xml:space="preserve">IEC </w:t>
      </w:r>
      <w:r w:rsidR="004B091C">
        <w:rPr>
          <w:b/>
          <w:color w:val="476E7D"/>
        </w:rPr>
        <w:t xml:space="preserve">Technical </w:t>
      </w:r>
      <w:r>
        <w:rPr>
          <w:b/>
          <w:color w:val="476E7D"/>
        </w:rPr>
        <w:t>Specification</w:t>
      </w:r>
      <w:bookmarkStart w:id="0" w:name="_GoBack"/>
      <w:bookmarkEnd w:id="0"/>
      <w:r w:rsidR="004B091C">
        <w:rPr>
          <w:b/>
          <w:color w:val="476E7D"/>
        </w:rPr>
        <w:t xml:space="preserve"> for VDES</w:t>
      </w:r>
    </w:p>
    <w:p w:rsidR="005206BA" w:rsidRDefault="005206BA"/>
    <w:p w:rsidR="007044A5" w:rsidRDefault="007044A5"/>
    <w:p w:rsidR="007044A5" w:rsidRDefault="007044A5"/>
    <w:p w:rsidR="007044A5" w:rsidRDefault="007044A5"/>
    <w:p w:rsidR="007044A5" w:rsidRDefault="007044A5"/>
    <w:p w:rsidR="007044A5" w:rsidRPr="007044A5" w:rsidRDefault="007044A5" w:rsidP="007044A5">
      <w:pPr>
        <w:jc w:val="center"/>
        <w:rPr>
          <w:sz w:val="32"/>
        </w:rPr>
      </w:pPr>
    </w:p>
    <w:p w:rsidR="007044A5" w:rsidRPr="007044A5" w:rsidRDefault="00380430" w:rsidP="004B091C">
      <w:pPr>
        <w:pStyle w:val="Title"/>
        <w:pBdr>
          <w:bottom w:val="single" w:sz="8" w:space="16" w:color="4F81BD" w:themeColor="accent1"/>
        </w:pBdr>
        <w:jc w:val="center"/>
        <w:rPr>
          <w:sz w:val="32"/>
        </w:rPr>
      </w:pPr>
      <w:r w:rsidRPr="004B091C">
        <w:rPr>
          <w:b/>
          <w:color w:val="476E7D"/>
        </w:rPr>
        <w:t>March</w:t>
      </w:r>
      <w:r>
        <w:rPr>
          <w:sz w:val="32"/>
        </w:rPr>
        <w:t xml:space="preserve"> </w:t>
      </w:r>
      <w:r w:rsidRPr="004B091C">
        <w:rPr>
          <w:b/>
          <w:color w:val="476E7D"/>
        </w:rPr>
        <w:t>2017</w:t>
      </w:r>
    </w:p>
    <w:p w:rsidR="005206BA" w:rsidRDefault="005206BA"/>
    <w:p w:rsidR="007044A5" w:rsidRDefault="007044A5"/>
    <w:p w:rsidR="007044A5" w:rsidRDefault="007044A5"/>
    <w:p w:rsidR="007044A5" w:rsidRDefault="007044A5"/>
    <w:p w:rsidR="007044A5" w:rsidRDefault="007044A5">
      <w:r>
        <w:br w:type="page"/>
      </w:r>
    </w:p>
    <w:p w:rsidR="007044A5" w:rsidRDefault="007044A5"/>
    <w:p w:rsidR="007044A5" w:rsidRDefault="007044A5"/>
    <w:p w:rsidR="007044A5" w:rsidRDefault="007044A5"/>
    <w:p w:rsidR="007044A5" w:rsidRDefault="007044A5"/>
    <w:p w:rsidR="007044A5" w:rsidRPr="007044A5" w:rsidRDefault="007044A5" w:rsidP="007044A5">
      <w:pPr>
        <w:jc w:val="center"/>
        <w:rPr>
          <w:sz w:val="32"/>
        </w:rPr>
      </w:pPr>
      <w:r w:rsidRPr="007044A5">
        <w:rPr>
          <w:sz w:val="32"/>
        </w:rPr>
        <w:t>Contents</w:t>
      </w:r>
    </w:p>
    <w:p w:rsidR="007044A5" w:rsidRPr="007044A5" w:rsidRDefault="007044A5">
      <w:pPr>
        <w:rPr>
          <w:sz w:val="24"/>
        </w:rPr>
      </w:pPr>
    </w:p>
    <w:p w:rsidR="007044A5" w:rsidRPr="007044A5" w:rsidRDefault="007044A5">
      <w:pPr>
        <w:rPr>
          <w:sz w:val="24"/>
        </w:rPr>
      </w:pPr>
      <w:r w:rsidRPr="007044A5">
        <w:rPr>
          <w:sz w:val="24"/>
        </w:rPr>
        <w:t>Item</w:t>
      </w:r>
      <w:r w:rsidRPr="007044A5">
        <w:rPr>
          <w:sz w:val="24"/>
        </w:rPr>
        <w:tab/>
        <w:t>Description</w:t>
      </w:r>
      <w:r w:rsidRPr="007044A5">
        <w:rPr>
          <w:sz w:val="24"/>
        </w:rPr>
        <w:tab/>
      </w:r>
      <w:r w:rsidRPr="007044A5">
        <w:rPr>
          <w:sz w:val="24"/>
        </w:rPr>
        <w:tab/>
      </w:r>
      <w:r w:rsidRPr="007044A5">
        <w:rPr>
          <w:sz w:val="24"/>
        </w:rPr>
        <w:tab/>
      </w:r>
      <w:r w:rsidRPr="007044A5">
        <w:rPr>
          <w:sz w:val="24"/>
        </w:rPr>
        <w:tab/>
      </w:r>
      <w:r w:rsidRPr="007044A5">
        <w:rPr>
          <w:sz w:val="24"/>
        </w:rPr>
        <w:tab/>
      </w:r>
      <w:r w:rsidRPr="007044A5">
        <w:rPr>
          <w:sz w:val="24"/>
        </w:rPr>
        <w:tab/>
      </w:r>
      <w:r>
        <w:rPr>
          <w:sz w:val="24"/>
        </w:rPr>
        <w:tab/>
      </w:r>
      <w:r>
        <w:rPr>
          <w:sz w:val="24"/>
        </w:rPr>
        <w:tab/>
      </w:r>
      <w:r>
        <w:rPr>
          <w:sz w:val="24"/>
        </w:rPr>
        <w:tab/>
      </w:r>
      <w:r>
        <w:rPr>
          <w:sz w:val="24"/>
        </w:rPr>
        <w:tab/>
      </w:r>
      <w:r>
        <w:rPr>
          <w:sz w:val="24"/>
        </w:rPr>
        <w:tab/>
      </w:r>
      <w:r w:rsidRPr="007044A5">
        <w:rPr>
          <w:sz w:val="24"/>
        </w:rPr>
        <w:t>Page</w:t>
      </w:r>
    </w:p>
    <w:p w:rsidR="007044A5" w:rsidRDefault="007044A5"/>
    <w:p w:rsidR="009812F2" w:rsidRDefault="007044A5">
      <w:pPr>
        <w:pStyle w:val="TOC1"/>
        <w:tabs>
          <w:tab w:val="left" w:pos="720"/>
          <w:tab w:val="right" w:leader="dot" w:pos="10456"/>
        </w:tabs>
        <w:rPr>
          <w:noProof/>
          <w:sz w:val="22"/>
          <w:szCs w:val="22"/>
          <w:lang w:val="en-IE" w:eastAsia="en-IE"/>
        </w:rPr>
      </w:pPr>
      <w:r>
        <w:rPr>
          <w:rFonts w:ascii="Arial" w:hAnsi="Arial"/>
        </w:rPr>
        <w:fldChar w:fldCharType="begin"/>
      </w:r>
      <w:r>
        <w:rPr>
          <w:rFonts w:ascii="Arial" w:hAnsi="Arial"/>
        </w:rPr>
        <w:instrText xml:space="preserve"> TOC \o "1-3" \h \z \u </w:instrText>
      </w:r>
      <w:r>
        <w:rPr>
          <w:rFonts w:ascii="Arial" w:hAnsi="Arial"/>
        </w:rPr>
        <w:fldChar w:fldCharType="separate"/>
      </w:r>
      <w:hyperlink w:anchor="_Toc492059191" w:history="1">
        <w:r w:rsidR="009812F2" w:rsidRPr="00C47F9A">
          <w:rPr>
            <w:rStyle w:val="Hyperlink"/>
            <w:rFonts w:cstheme="minorHAnsi"/>
            <w:noProof/>
          </w:rPr>
          <w:t>1</w:t>
        </w:r>
        <w:r w:rsidR="009812F2">
          <w:rPr>
            <w:noProof/>
            <w:sz w:val="22"/>
            <w:szCs w:val="22"/>
            <w:lang w:val="en-IE" w:eastAsia="en-IE"/>
          </w:rPr>
          <w:tab/>
        </w:r>
        <w:r w:rsidR="009812F2" w:rsidRPr="00C47F9A">
          <w:rPr>
            <w:rStyle w:val="Hyperlink"/>
            <w:rFonts w:cstheme="minorHAnsi"/>
            <w:noProof/>
          </w:rPr>
          <w:t>Abbreviations and Acronyms</w:t>
        </w:r>
        <w:r w:rsidR="009812F2">
          <w:rPr>
            <w:noProof/>
            <w:webHidden/>
          </w:rPr>
          <w:tab/>
        </w:r>
        <w:r w:rsidR="009812F2">
          <w:rPr>
            <w:noProof/>
            <w:webHidden/>
          </w:rPr>
          <w:fldChar w:fldCharType="begin"/>
        </w:r>
        <w:r w:rsidR="009812F2">
          <w:rPr>
            <w:noProof/>
            <w:webHidden/>
          </w:rPr>
          <w:instrText xml:space="preserve"> PAGEREF _Toc492059191 \h </w:instrText>
        </w:r>
        <w:r w:rsidR="009812F2">
          <w:rPr>
            <w:noProof/>
            <w:webHidden/>
          </w:rPr>
        </w:r>
        <w:r w:rsidR="009812F2">
          <w:rPr>
            <w:noProof/>
            <w:webHidden/>
          </w:rPr>
          <w:fldChar w:fldCharType="separate"/>
        </w:r>
        <w:r w:rsidR="009812F2">
          <w:rPr>
            <w:noProof/>
            <w:webHidden/>
          </w:rPr>
          <w:t>4</w:t>
        </w:r>
        <w:r w:rsidR="009812F2">
          <w:rPr>
            <w:noProof/>
            <w:webHidden/>
          </w:rPr>
          <w:fldChar w:fldCharType="end"/>
        </w:r>
      </w:hyperlink>
    </w:p>
    <w:p w:rsidR="009812F2" w:rsidRDefault="0095795C">
      <w:pPr>
        <w:pStyle w:val="TOC1"/>
        <w:tabs>
          <w:tab w:val="left" w:pos="720"/>
          <w:tab w:val="right" w:leader="dot" w:pos="10456"/>
        </w:tabs>
        <w:rPr>
          <w:noProof/>
          <w:sz w:val="22"/>
          <w:szCs w:val="22"/>
          <w:lang w:val="en-IE" w:eastAsia="en-IE"/>
        </w:rPr>
      </w:pPr>
      <w:hyperlink w:anchor="_Toc492059192" w:history="1">
        <w:r w:rsidR="009812F2" w:rsidRPr="00C47F9A">
          <w:rPr>
            <w:rStyle w:val="Hyperlink"/>
            <w:rFonts w:cstheme="minorHAnsi"/>
            <w:noProof/>
          </w:rPr>
          <w:t>2</w:t>
        </w:r>
        <w:r w:rsidR="009812F2">
          <w:rPr>
            <w:noProof/>
            <w:sz w:val="22"/>
            <w:szCs w:val="22"/>
            <w:lang w:val="en-IE" w:eastAsia="en-IE"/>
          </w:rPr>
          <w:tab/>
        </w:r>
        <w:r w:rsidR="009812F2" w:rsidRPr="00C47F9A">
          <w:rPr>
            <w:rStyle w:val="Hyperlink"/>
            <w:rFonts w:cstheme="minorHAnsi"/>
            <w:noProof/>
          </w:rPr>
          <w:t>Scope</w:t>
        </w:r>
        <w:r w:rsidR="009812F2">
          <w:rPr>
            <w:noProof/>
            <w:webHidden/>
          </w:rPr>
          <w:tab/>
        </w:r>
        <w:r w:rsidR="009812F2">
          <w:rPr>
            <w:noProof/>
            <w:webHidden/>
          </w:rPr>
          <w:fldChar w:fldCharType="begin"/>
        </w:r>
        <w:r w:rsidR="009812F2">
          <w:rPr>
            <w:noProof/>
            <w:webHidden/>
          </w:rPr>
          <w:instrText xml:space="preserve"> PAGEREF _Toc492059192 \h </w:instrText>
        </w:r>
        <w:r w:rsidR="009812F2">
          <w:rPr>
            <w:noProof/>
            <w:webHidden/>
          </w:rPr>
        </w:r>
        <w:r w:rsidR="009812F2">
          <w:rPr>
            <w:noProof/>
            <w:webHidden/>
          </w:rPr>
          <w:fldChar w:fldCharType="separate"/>
        </w:r>
        <w:r w:rsidR="009812F2">
          <w:rPr>
            <w:noProof/>
            <w:webHidden/>
          </w:rPr>
          <w:t>4</w:t>
        </w:r>
        <w:r w:rsidR="009812F2">
          <w:rPr>
            <w:noProof/>
            <w:webHidden/>
          </w:rPr>
          <w:fldChar w:fldCharType="end"/>
        </w:r>
      </w:hyperlink>
    </w:p>
    <w:p w:rsidR="009812F2" w:rsidRDefault="0095795C">
      <w:pPr>
        <w:pStyle w:val="TOC1"/>
        <w:tabs>
          <w:tab w:val="left" w:pos="720"/>
          <w:tab w:val="right" w:leader="dot" w:pos="10456"/>
        </w:tabs>
        <w:rPr>
          <w:noProof/>
          <w:sz w:val="22"/>
          <w:szCs w:val="22"/>
          <w:lang w:val="en-IE" w:eastAsia="en-IE"/>
        </w:rPr>
      </w:pPr>
      <w:hyperlink w:anchor="_Toc492059193" w:history="1">
        <w:r w:rsidR="009812F2" w:rsidRPr="00C47F9A">
          <w:rPr>
            <w:rStyle w:val="Hyperlink"/>
            <w:rFonts w:cstheme="minorHAnsi"/>
            <w:noProof/>
          </w:rPr>
          <w:t>3</w:t>
        </w:r>
        <w:r w:rsidR="009812F2">
          <w:rPr>
            <w:noProof/>
            <w:sz w:val="22"/>
            <w:szCs w:val="22"/>
            <w:lang w:val="en-IE" w:eastAsia="en-IE"/>
          </w:rPr>
          <w:tab/>
        </w:r>
        <w:r w:rsidR="009812F2" w:rsidRPr="00C47F9A">
          <w:rPr>
            <w:rStyle w:val="Hyperlink"/>
            <w:rFonts w:cstheme="minorHAnsi"/>
            <w:noProof/>
          </w:rPr>
          <w:t>Reference Documents</w:t>
        </w:r>
        <w:r w:rsidR="009812F2">
          <w:rPr>
            <w:noProof/>
            <w:webHidden/>
          </w:rPr>
          <w:tab/>
        </w:r>
        <w:r w:rsidR="009812F2">
          <w:rPr>
            <w:noProof/>
            <w:webHidden/>
          </w:rPr>
          <w:fldChar w:fldCharType="begin"/>
        </w:r>
        <w:r w:rsidR="009812F2">
          <w:rPr>
            <w:noProof/>
            <w:webHidden/>
          </w:rPr>
          <w:instrText xml:space="preserve"> PAGEREF _Toc492059193 \h </w:instrText>
        </w:r>
        <w:r w:rsidR="009812F2">
          <w:rPr>
            <w:noProof/>
            <w:webHidden/>
          </w:rPr>
        </w:r>
        <w:r w:rsidR="009812F2">
          <w:rPr>
            <w:noProof/>
            <w:webHidden/>
          </w:rPr>
          <w:fldChar w:fldCharType="separate"/>
        </w:r>
        <w:r w:rsidR="009812F2">
          <w:rPr>
            <w:noProof/>
            <w:webHidden/>
          </w:rPr>
          <w:t>4</w:t>
        </w:r>
        <w:r w:rsidR="009812F2">
          <w:rPr>
            <w:noProof/>
            <w:webHidden/>
          </w:rPr>
          <w:fldChar w:fldCharType="end"/>
        </w:r>
      </w:hyperlink>
    </w:p>
    <w:p w:rsidR="009812F2" w:rsidRDefault="0095795C">
      <w:pPr>
        <w:pStyle w:val="TOC1"/>
        <w:tabs>
          <w:tab w:val="left" w:pos="720"/>
          <w:tab w:val="right" w:leader="dot" w:pos="10456"/>
        </w:tabs>
        <w:rPr>
          <w:noProof/>
          <w:sz w:val="22"/>
          <w:szCs w:val="22"/>
          <w:lang w:val="en-IE" w:eastAsia="en-IE"/>
        </w:rPr>
      </w:pPr>
      <w:hyperlink w:anchor="_Toc492059194" w:history="1">
        <w:r w:rsidR="009812F2" w:rsidRPr="00C47F9A">
          <w:rPr>
            <w:rStyle w:val="Hyperlink"/>
            <w:rFonts w:cstheme="minorHAnsi"/>
            <w:noProof/>
          </w:rPr>
          <w:t>4</w:t>
        </w:r>
        <w:r w:rsidR="009812F2">
          <w:rPr>
            <w:noProof/>
            <w:sz w:val="22"/>
            <w:szCs w:val="22"/>
            <w:lang w:val="en-IE" w:eastAsia="en-IE"/>
          </w:rPr>
          <w:tab/>
        </w:r>
        <w:r w:rsidR="009812F2" w:rsidRPr="00C47F9A">
          <w:rPr>
            <w:rStyle w:val="Hyperlink"/>
            <w:rFonts w:cstheme="minorHAnsi"/>
            <w:noProof/>
          </w:rPr>
          <w:t>Test Conditions</w:t>
        </w:r>
        <w:r w:rsidR="009812F2">
          <w:rPr>
            <w:noProof/>
            <w:webHidden/>
          </w:rPr>
          <w:tab/>
        </w:r>
        <w:r w:rsidR="009812F2">
          <w:rPr>
            <w:noProof/>
            <w:webHidden/>
          </w:rPr>
          <w:fldChar w:fldCharType="begin"/>
        </w:r>
        <w:r w:rsidR="009812F2">
          <w:rPr>
            <w:noProof/>
            <w:webHidden/>
          </w:rPr>
          <w:instrText xml:space="preserve"> PAGEREF _Toc492059194 \h </w:instrText>
        </w:r>
        <w:r w:rsidR="009812F2">
          <w:rPr>
            <w:noProof/>
            <w:webHidden/>
          </w:rPr>
        </w:r>
        <w:r w:rsidR="009812F2">
          <w:rPr>
            <w:noProof/>
            <w:webHidden/>
          </w:rPr>
          <w:fldChar w:fldCharType="separate"/>
        </w:r>
        <w:r w:rsidR="009812F2">
          <w:rPr>
            <w:noProof/>
            <w:webHidden/>
          </w:rPr>
          <w:t>4</w:t>
        </w:r>
        <w:r w:rsidR="009812F2">
          <w:rPr>
            <w:noProof/>
            <w:webHidden/>
          </w:rPr>
          <w:fldChar w:fldCharType="end"/>
        </w:r>
      </w:hyperlink>
    </w:p>
    <w:p w:rsidR="009812F2" w:rsidRDefault="0095795C">
      <w:pPr>
        <w:pStyle w:val="TOC2"/>
        <w:rPr>
          <w:noProof/>
          <w:sz w:val="22"/>
          <w:lang w:val="en-IE" w:eastAsia="en-IE"/>
        </w:rPr>
      </w:pPr>
      <w:hyperlink w:anchor="_Toc492059195" w:history="1">
        <w:r w:rsidR="009812F2" w:rsidRPr="00C47F9A">
          <w:rPr>
            <w:rStyle w:val="Hyperlink"/>
            <w:rFonts w:cstheme="minorHAnsi"/>
            <w:noProof/>
          </w:rPr>
          <w:t>4.1</w:t>
        </w:r>
        <w:r w:rsidR="009812F2">
          <w:rPr>
            <w:noProof/>
            <w:sz w:val="22"/>
            <w:lang w:val="en-IE" w:eastAsia="en-IE"/>
          </w:rPr>
          <w:tab/>
        </w:r>
        <w:r w:rsidR="009812F2" w:rsidRPr="00C47F9A">
          <w:rPr>
            <w:rStyle w:val="Hyperlink"/>
            <w:rFonts w:cstheme="minorHAnsi"/>
            <w:noProof/>
          </w:rPr>
          <w:t>Normal and extreme test conditions</w:t>
        </w:r>
        <w:r w:rsidR="009812F2">
          <w:rPr>
            <w:noProof/>
            <w:webHidden/>
          </w:rPr>
          <w:tab/>
        </w:r>
        <w:r w:rsidR="009812F2">
          <w:rPr>
            <w:noProof/>
            <w:webHidden/>
          </w:rPr>
          <w:fldChar w:fldCharType="begin"/>
        </w:r>
        <w:r w:rsidR="009812F2">
          <w:rPr>
            <w:noProof/>
            <w:webHidden/>
          </w:rPr>
          <w:instrText xml:space="preserve"> PAGEREF _Toc492059195 \h </w:instrText>
        </w:r>
        <w:r w:rsidR="009812F2">
          <w:rPr>
            <w:noProof/>
            <w:webHidden/>
          </w:rPr>
        </w:r>
        <w:r w:rsidR="009812F2">
          <w:rPr>
            <w:noProof/>
            <w:webHidden/>
          </w:rPr>
          <w:fldChar w:fldCharType="separate"/>
        </w:r>
        <w:r w:rsidR="009812F2">
          <w:rPr>
            <w:noProof/>
            <w:webHidden/>
          </w:rPr>
          <w:t>4</w:t>
        </w:r>
        <w:r w:rsidR="009812F2">
          <w:rPr>
            <w:noProof/>
            <w:webHidden/>
          </w:rPr>
          <w:fldChar w:fldCharType="end"/>
        </w:r>
      </w:hyperlink>
    </w:p>
    <w:p w:rsidR="009812F2" w:rsidRDefault="0095795C">
      <w:pPr>
        <w:pStyle w:val="TOC2"/>
        <w:rPr>
          <w:noProof/>
          <w:sz w:val="22"/>
          <w:lang w:val="en-IE" w:eastAsia="en-IE"/>
        </w:rPr>
      </w:pPr>
      <w:hyperlink w:anchor="_Toc492059196" w:history="1">
        <w:r w:rsidR="009812F2" w:rsidRPr="00C47F9A">
          <w:rPr>
            <w:rStyle w:val="Hyperlink"/>
            <w:rFonts w:cstheme="minorHAnsi"/>
            <w:noProof/>
          </w:rPr>
          <w:t>4.2</w:t>
        </w:r>
        <w:r w:rsidR="009812F2">
          <w:rPr>
            <w:noProof/>
            <w:sz w:val="22"/>
            <w:lang w:val="en-IE" w:eastAsia="en-IE"/>
          </w:rPr>
          <w:tab/>
        </w:r>
        <w:r w:rsidR="009812F2" w:rsidRPr="00C47F9A">
          <w:rPr>
            <w:rStyle w:val="Hyperlink"/>
            <w:rFonts w:cstheme="minorHAnsi"/>
            <w:noProof/>
          </w:rPr>
          <w:t>Standard test environment</w:t>
        </w:r>
        <w:r w:rsidR="009812F2">
          <w:rPr>
            <w:noProof/>
            <w:webHidden/>
          </w:rPr>
          <w:tab/>
        </w:r>
        <w:r w:rsidR="009812F2">
          <w:rPr>
            <w:noProof/>
            <w:webHidden/>
          </w:rPr>
          <w:fldChar w:fldCharType="begin"/>
        </w:r>
        <w:r w:rsidR="009812F2">
          <w:rPr>
            <w:noProof/>
            <w:webHidden/>
          </w:rPr>
          <w:instrText xml:space="preserve"> PAGEREF _Toc492059196 \h </w:instrText>
        </w:r>
        <w:r w:rsidR="009812F2">
          <w:rPr>
            <w:noProof/>
            <w:webHidden/>
          </w:rPr>
        </w:r>
        <w:r w:rsidR="009812F2">
          <w:rPr>
            <w:noProof/>
            <w:webHidden/>
          </w:rPr>
          <w:fldChar w:fldCharType="separate"/>
        </w:r>
        <w:r w:rsidR="009812F2">
          <w:rPr>
            <w:noProof/>
            <w:webHidden/>
          </w:rPr>
          <w:t>5</w:t>
        </w:r>
        <w:r w:rsidR="009812F2">
          <w:rPr>
            <w:noProof/>
            <w:webHidden/>
          </w:rPr>
          <w:fldChar w:fldCharType="end"/>
        </w:r>
      </w:hyperlink>
    </w:p>
    <w:p w:rsidR="009812F2" w:rsidRDefault="0095795C">
      <w:pPr>
        <w:pStyle w:val="TOC2"/>
        <w:rPr>
          <w:noProof/>
          <w:sz w:val="22"/>
          <w:lang w:val="en-IE" w:eastAsia="en-IE"/>
        </w:rPr>
      </w:pPr>
      <w:hyperlink w:anchor="_Toc492059197" w:history="1">
        <w:r w:rsidR="009812F2" w:rsidRPr="00C47F9A">
          <w:rPr>
            <w:rStyle w:val="Hyperlink"/>
            <w:rFonts w:cstheme="minorHAnsi"/>
            <w:noProof/>
          </w:rPr>
          <w:t>4.3</w:t>
        </w:r>
        <w:r w:rsidR="009812F2">
          <w:rPr>
            <w:noProof/>
            <w:sz w:val="22"/>
            <w:lang w:val="en-IE" w:eastAsia="en-IE"/>
          </w:rPr>
          <w:tab/>
        </w:r>
        <w:r w:rsidR="009812F2" w:rsidRPr="00C47F9A">
          <w:rPr>
            <w:rStyle w:val="Hyperlink"/>
            <w:rFonts w:cstheme="minorHAnsi"/>
            <w:noProof/>
          </w:rPr>
          <w:t>Common test conditions for protection from invalid controls</w:t>
        </w:r>
        <w:r w:rsidR="009812F2">
          <w:rPr>
            <w:noProof/>
            <w:webHidden/>
          </w:rPr>
          <w:tab/>
        </w:r>
        <w:r w:rsidR="009812F2">
          <w:rPr>
            <w:noProof/>
            <w:webHidden/>
          </w:rPr>
          <w:fldChar w:fldCharType="begin"/>
        </w:r>
        <w:r w:rsidR="009812F2">
          <w:rPr>
            <w:noProof/>
            <w:webHidden/>
          </w:rPr>
          <w:instrText xml:space="preserve"> PAGEREF _Toc492059197 \h </w:instrText>
        </w:r>
        <w:r w:rsidR="009812F2">
          <w:rPr>
            <w:noProof/>
            <w:webHidden/>
          </w:rPr>
        </w:r>
        <w:r w:rsidR="009812F2">
          <w:rPr>
            <w:noProof/>
            <w:webHidden/>
          </w:rPr>
          <w:fldChar w:fldCharType="separate"/>
        </w:r>
        <w:r w:rsidR="009812F2">
          <w:rPr>
            <w:noProof/>
            <w:webHidden/>
          </w:rPr>
          <w:t>5</w:t>
        </w:r>
        <w:r w:rsidR="009812F2">
          <w:rPr>
            <w:noProof/>
            <w:webHidden/>
          </w:rPr>
          <w:fldChar w:fldCharType="end"/>
        </w:r>
      </w:hyperlink>
    </w:p>
    <w:p w:rsidR="009812F2" w:rsidRDefault="0095795C">
      <w:pPr>
        <w:pStyle w:val="TOC2"/>
        <w:rPr>
          <w:noProof/>
          <w:sz w:val="22"/>
          <w:lang w:val="en-IE" w:eastAsia="en-IE"/>
        </w:rPr>
      </w:pPr>
      <w:hyperlink w:anchor="_Toc492059198" w:history="1">
        <w:r w:rsidR="009812F2" w:rsidRPr="00C47F9A">
          <w:rPr>
            <w:rStyle w:val="Hyperlink"/>
            <w:rFonts w:cstheme="minorHAnsi"/>
            <w:noProof/>
          </w:rPr>
          <w:t>4.4</w:t>
        </w:r>
        <w:r w:rsidR="009812F2">
          <w:rPr>
            <w:noProof/>
            <w:sz w:val="22"/>
            <w:lang w:val="en-IE" w:eastAsia="en-IE"/>
          </w:rPr>
          <w:tab/>
        </w:r>
        <w:r w:rsidR="009812F2" w:rsidRPr="00C47F9A">
          <w:rPr>
            <w:rStyle w:val="Hyperlink"/>
            <w:rFonts w:cstheme="minorHAnsi"/>
            <w:noProof/>
          </w:rPr>
          <w:t>Test signals</w:t>
        </w:r>
        <w:r w:rsidR="009812F2">
          <w:rPr>
            <w:noProof/>
            <w:webHidden/>
          </w:rPr>
          <w:tab/>
        </w:r>
        <w:r w:rsidR="009812F2">
          <w:rPr>
            <w:noProof/>
            <w:webHidden/>
          </w:rPr>
          <w:fldChar w:fldCharType="begin"/>
        </w:r>
        <w:r w:rsidR="009812F2">
          <w:rPr>
            <w:noProof/>
            <w:webHidden/>
          </w:rPr>
          <w:instrText xml:space="preserve"> PAGEREF _Toc492059198 \h </w:instrText>
        </w:r>
        <w:r w:rsidR="009812F2">
          <w:rPr>
            <w:noProof/>
            <w:webHidden/>
          </w:rPr>
        </w:r>
        <w:r w:rsidR="009812F2">
          <w:rPr>
            <w:noProof/>
            <w:webHidden/>
          </w:rPr>
          <w:fldChar w:fldCharType="separate"/>
        </w:r>
        <w:r w:rsidR="009812F2">
          <w:rPr>
            <w:noProof/>
            <w:webHidden/>
          </w:rPr>
          <w:t>5</w:t>
        </w:r>
        <w:r w:rsidR="009812F2">
          <w:rPr>
            <w:noProof/>
            <w:webHidden/>
          </w:rPr>
          <w:fldChar w:fldCharType="end"/>
        </w:r>
      </w:hyperlink>
    </w:p>
    <w:p w:rsidR="009812F2" w:rsidRDefault="0095795C">
      <w:pPr>
        <w:pStyle w:val="TOC3"/>
        <w:tabs>
          <w:tab w:val="left" w:pos="720"/>
          <w:tab w:val="right" w:leader="dot" w:pos="10456"/>
        </w:tabs>
        <w:rPr>
          <w:noProof/>
          <w:sz w:val="22"/>
          <w:lang w:val="en-IE" w:eastAsia="en-IE"/>
        </w:rPr>
      </w:pPr>
      <w:hyperlink w:anchor="_Toc492059199" w:history="1">
        <w:r w:rsidR="009812F2" w:rsidRPr="00C47F9A">
          <w:rPr>
            <w:rStyle w:val="Hyperlink"/>
            <w:rFonts w:cstheme="minorHAnsi"/>
            <w:noProof/>
          </w:rPr>
          <w:t>4.4.1</w:t>
        </w:r>
        <w:r w:rsidR="009812F2">
          <w:rPr>
            <w:noProof/>
            <w:sz w:val="22"/>
            <w:lang w:val="en-IE" w:eastAsia="en-IE"/>
          </w:rPr>
          <w:tab/>
        </w:r>
        <w:r w:rsidR="009812F2" w:rsidRPr="00C47F9A">
          <w:rPr>
            <w:rStyle w:val="Hyperlink"/>
            <w:rFonts w:cstheme="minorHAnsi"/>
            <w:noProof/>
          </w:rPr>
          <w:t>Standard test signal number 6</w:t>
        </w:r>
        <w:r w:rsidR="009812F2">
          <w:rPr>
            <w:noProof/>
            <w:webHidden/>
          </w:rPr>
          <w:tab/>
        </w:r>
        <w:r w:rsidR="009812F2">
          <w:rPr>
            <w:noProof/>
            <w:webHidden/>
          </w:rPr>
          <w:fldChar w:fldCharType="begin"/>
        </w:r>
        <w:r w:rsidR="009812F2">
          <w:rPr>
            <w:noProof/>
            <w:webHidden/>
          </w:rPr>
          <w:instrText xml:space="preserve"> PAGEREF _Toc492059199 \h </w:instrText>
        </w:r>
        <w:r w:rsidR="009812F2">
          <w:rPr>
            <w:noProof/>
            <w:webHidden/>
          </w:rPr>
        </w:r>
        <w:r w:rsidR="009812F2">
          <w:rPr>
            <w:noProof/>
            <w:webHidden/>
          </w:rPr>
          <w:fldChar w:fldCharType="separate"/>
        </w:r>
        <w:r w:rsidR="009812F2">
          <w:rPr>
            <w:noProof/>
            <w:webHidden/>
          </w:rPr>
          <w:t>6</w:t>
        </w:r>
        <w:r w:rsidR="009812F2">
          <w:rPr>
            <w:noProof/>
            <w:webHidden/>
          </w:rPr>
          <w:fldChar w:fldCharType="end"/>
        </w:r>
      </w:hyperlink>
    </w:p>
    <w:p w:rsidR="009812F2" w:rsidRDefault="0095795C">
      <w:pPr>
        <w:pStyle w:val="TOC3"/>
        <w:tabs>
          <w:tab w:val="left" w:pos="720"/>
          <w:tab w:val="right" w:leader="dot" w:pos="10456"/>
        </w:tabs>
        <w:rPr>
          <w:noProof/>
          <w:sz w:val="22"/>
          <w:lang w:val="en-IE" w:eastAsia="en-IE"/>
        </w:rPr>
      </w:pPr>
      <w:hyperlink w:anchor="_Toc492059200" w:history="1">
        <w:r w:rsidR="009812F2" w:rsidRPr="00C47F9A">
          <w:rPr>
            <w:rStyle w:val="Hyperlink"/>
            <w:rFonts w:cstheme="minorHAnsi"/>
            <w:noProof/>
          </w:rPr>
          <w:t>4.4.2</w:t>
        </w:r>
        <w:r w:rsidR="009812F2">
          <w:rPr>
            <w:noProof/>
            <w:sz w:val="22"/>
            <w:lang w:val="en-IE" w:eastAsia="en-IE"/>
          </w:rPr>
          <w:tab/>
        </w:r>
        <w:r w:rsidR="009812F2" w:rsidRPr="00C47F9A">
          <w:rPr>
            <w:rStyle w:val="Hyperlink"/>
            <w:rFonts w:cstheme="minorHAnsi"/>
            <w:noProof/>
          </w:rPr>
          <w:t>Standard test signal number 7</w:t>
        </w:r>
        <w:r w:rsidR="009812F2">
          <w:rPr>
            <w:noProof/>
            <w:webHidden/>
          </w:rPr>
          <w:tab/>
        </w:r>
        <w:r w:rsidR="009812F2">
          <w:rPr>
            <w:noProof/>
            <w:webHidden/>
          </w:rPr>
          <w:fldChar w:fldCharType="begin"/>
        </w:r>
        <w:r w:rsidR="009812F2">
          <w:rPr>
            <w:noProof/>
            <w:webHidden/>
          </w:rPr>
          <w:instrText xml:space="preserve"> PAGEREF _Toc492059200 \h </w:instrText>
        </w:r>
        <w:r w:rsidR="009812F2">
          <w:rPr>
            <w:noProof/>
            <w:webHidden/>
          </w:rPr>
        </w:r>
        <w:r w:rsidR="009812F2">
          <w:rPr>
            <w:noProof/>
            <w:webHidden/>
          </w:rPr>
          <w:fldChar w:fldCharType="separate"/>
        </w:r>
        <w:r w:rsidR="009812F2">
          <w:rPr>
            <w:noProof/>
            <w:webHidden/>
          </w:rPr>
          <w:t>6</w:t>
        </w:r>
        <w:r w:rsidR="009812F2">
          <w:rPr>
            <w:noProof/>
            <w:webHidden/>
          </w:rPr>
          <w:fldChar w:fldCharType="end"/>
        </w:r>
      </w:hyperlink>
    </w:p>
    <w:p w:rsidR="009812F2" w:rsidRDefault="0095795C">
      <w:pPr>
        <w:pStyle w:val="TOC3"/>
        <w:tabs>
          <w:tab w:val="left" w:pos="720"/>
          <w:tab w:val="right" w:leader="dot" w:pos="10456"/>
        </w:tabs>
        <w:rPr>
          <w:noProof/>
          <w:sz w:val="22"/>
          <w:lang w:val="en-IE" w:eastAsia="en-IE"/>
        </w:rPr>
      </w:pPr>
      <w:hyperlink w:anchor="_Toc492059201" w:history="1">
        <w:r w:rsidR="009812F2" w:rsidRPr="00C47F9A">
          <w:rPr>
            <w:rStyle w:val="Hyperlink"/>
            <w:rFonts w:cstheme="minorHAnsi"/>
            <w:noProof/>
          </w:rPr>
          <w:t>4.4.3</w:t>
        </w:r>
        <w:r w:rsidR="009812F2">
          <w:rPr>
            <w:noProof/>
            <w:sz w:val="22"/>
            <w:lang w:val="en-IE" w:eastAsia="en-IE"/>
          </w:rPr>
          <w:tab/>
        </w:r>
        <w:r w:rsidR="009812F2" w:rsidRPr="00C47F9A">
          <w:rPr>
            <w:rStyle w:val="Hyperlink"/>
            <w:rFonts w:cstheme="minorHAnsi"/>
            <w:noProof/>
          </w:rPr>
          <w:t>Standard test signal number 8</w:t>
        </w:r>
        <w:r w:rsidR="009812F2">
          <w:rPr>
            <w:noProof/>
            <w:webHidden/>
          </w:rPr>
          <w:tab/>
        </w:r>
        <w:r w:rsidR="009812F2">
          <w:rPr>
            <w:noProof/>
            <w:webHidden/>
          </w:rPr>
          <w:fldChar w:fldCharType="begin"/>
        </w:r>
        <w:r w:rsidR="009812F2">
          <w:rPr>
            <w:noProof/>
            <w:webHidden/>
          </w:rPr>
          <w:instrText xml:space="preserve"> PAGEREF _Toc492059201 \h </w:instrText>
        </w:r>
        <w:r w:rsidR="009812F2">
          <w:rPr>
            <w:noProof/>
            <w:webHidden/>
          </w:rPr>
        </w:r>
        <w:r w:rsidR="009812F2">
          <w:rPr>
            <w:noProof/>
            <w:webHidden/>
          </w:rPr>
          <w:fldChar w:fldCharType="separate"/>
        </w:r>
        <w:r w:rsidR="009812F2">
          <w:rPr>
            <w:noProof/>
            <w:webHidden/>
          </w:rPr>
          <w:t>6</w:t>
        </w:r>
        <w:r w:rsidR="009812F2">
          <w:rPr>
            <w:noProof/>
            <w:webHidden/>
          </w:rPr>
          <w:fldChar w:fldCharType="end"/>
        </w:r>
      </w:hyperlink>
    </w:p>
    <w:p w:rsidR="009812F2" w:rsidRDefault="0095795C">
      <w:pPr>
        <w:pStyle w:val="TOC3"/>
        <w:tabs>
          <w:tab w:val="left" w:pos="720"/>
          <w:tab w:val="right" w:leader="dot" w:pos="10456"/>
        </w:tabs>
        <w:rPr>
          <w:noProof/>
          <w:sz w:val="22"/>
          <w:lang w:val="en-IE" w:eastAsia="en-IE"/>
        </w:rPr>
      </w:pPr>
      <w:hyperlink w:anchor="_Toc492059202" w:history="1">
        <w:r w:rsidR="009812F2" w:rsidRPr="00C47F9A">
          <w:rPr>
            <w:rStyle w:val="Hyperlink"/>
            <w:rFonts w:cstheme="minorHAnsi"/>
            <w:noProof/>
          </w:rPr>
          <w:t>4.4.4</w:t>
        </w:r>
        <w:r w:rsidR="009812F2">
          <w:rPr>
            <w:noProof/>
            <w:sz w:val="22"/>
            <w:lang w:val="en-IE" w:eastAsia="en-IE"/>
          </w:rPr>
          <w:tab/>
        </w:r>
        <w:r w:rsidR="009812F2" w:rsidRPr="00C47F9A">
          <w:rPr>
            <w:rStyle w:val="Hyperlink"/>
            <w:rFonts w:cstheme="minorHAnsi"/>
            <w:noProof/>
          </w:rPr>
          <w:t>Standard test signal number 9</w:t>
        </w:r>
        <w:r w:rsidR="009812F2">
          <w:rPr>
            <w:noProof/>
            <w:webHidden/>
          </w:rPr>
          <w:tab/>
        </w:r>
        <w:r w:rsidR="009812F2">
          <w:rPr>
            <w:noProof/>
            <w:webHidden/>
          </w:rPr>
          <w:fldChar w:fldCharType="begin"/>
        </w:r>
        <w:r w:rsidR="009812F2">
          <w:rPr>
            <w:noProof/>
            <w:webHidden/>
          </w:rPr>
          <w:instrText xml:space="preserve"> PAGEREF _Toc492059202 \h </w:instrText>
        </w:r>
        <w:r w:rsidR="009812F2">
          <w:rPr>
            <w:noProof/>
            <w:webHidden/>
          </w:rPr>
        </w:r>
        <w:r w:rsidR="009812F2">
          <w:rPr>
            <w:noProof/>
            <w:webHidden/>
          </w:rPr>
          <w:fldChar w:fldCharType="separate"/>
        </w:r>
        <w:r w:rsidR="009812F2">
          <w:rPr>
            <w:noProof/>
            <w:webHidden/>
          </w:rPr>
          <w:t>6</w:t>
        </w:r>
        <w:r w:rsidR="009812F2">
          <w:rPr>
            <w:noProof/>
            <w:webHidden/>
          </w:rPr>
          <w:fldChar w:fldCharType="end"/>
        </w:r>
      </w:hyperlink>
    </w:p>
    <w:p w:rsidR="009812F2" w:rsidRDefault="0095795C">
      <w:pPr>
        <w:pStyle w:val="TOC1"/>
        <w:tabs>
          <w:tab w:val="left" w:pos="720"/>
          <w:tab w:val="right" w:leader="dot" w:pos="10456"/>
        </w:tabs>
        <w:rPr>
          <w:noProof/>
          <w:sz w:val="22"/>
          <w:szCs w:val="22"/>
          <w:lang w:val="en-IE" w:eastAsia="en-IE"/>
        </w:rPr>
      </w:pPr>
      <w:hyperlink w:anchor="_Toc492059203" w:history="1">
        <w:r w:rsidR="009812F2" w:rsidRPr="00C47F9A">
          <w:rPr>
            <w:rStyle w:val="Hyperlink"/>
            <w:rFonts w:cstheme="minorHAnsi"/>
            <w:noProof/>
          </w:rPr>
          <w:t>5</w:t>
        </w:r>
        <w:r w:rsidR="009812F2">
          <w:rPr>
            <w:noProof/>
            <w:sz w:val="22"/>
            <w:szCs w:val="22"/>
            <w:lang w:val="en-IE" w:eastAsia="en-IE"/>
          </w:rPr>
          <w:tab/>
        </w:r>
        <w:r w:rsidR="009812F2" w:rsidRPr="00C47F9A">
          <w:rPr>
            <w:rStyle w:val="Hyperlink"/>
            <w:rFonts w:cstheme="minorHAnsi"/>
            <w:noProof/>
          </w:rPr>
          <w:t>Methods for test</w:t>
        </w:r>
        <w:r w:rsidR="009812F2">
          <w:rPr>
            <w:noProof/>
            <w:webHidden/>
          </w:rPr>
          <w:tab/>
        </w:r>
        <w:r w:rsidR="009812F2">
          <w:rPr>
            <w:noProof/>
            <w:webHidden/>
          </w:rPr>
          <w:fldChar w:fldCharType="begin"/>
        </w:r>
        <w:r w:rsidR="009812F2">
          <w:rPr>
            <w:noProof/>
            <w:webHidden/>
          </w:rPr>
          <w:instrText xml:space="preserve"> PAGEREF _Toc492059203 \h </w:instrText>
        </w:r>
        <w:r w:rsidR="009812F2">
          <w:rPr>
            <w:noProof/>
            <w:webHidden/>
          </w:rPr>
        </w:r>
        <w:r w:rsidR="009812F2">
          <w:rPr>
            <w:noProof/>
            <w:webHidden/>
          </w:rPr>
          <w:fldChar w:fldCharType="separate"/>
        </w:r>
        <w:r w:rsidR="009812F2">
          <w:rPr>
            <w:noProof/>
            <w:webHidden/>
          </w:rPr>
          <w:t>6</w:t>
        </w:r>
        <w:r w:rsidR="009812F2">
          <w:rPr>
            <w:noProof/>
            <w:webHidden/>
          </w:rPr>
          <w:fldChar w:fldCharType="end"/>
        </w:r>
      </w:hyperlink>
    </w:p>
    <w:p w:rsidR="009812F2" w:rsidRDefault="0095795C">
      <w:pPr>
        <w:pStyle w:val="TOC2"/>
        <w:rPr>
          <w:noProof/>
          <w:sz w:val="22"/>
          <w:lang w:val="en-IE" w:eastAsia="en-IE"/>
        </w:rPr>
      </w:pPr>
      <w:hyperlink w:anchor="_Toc492059204" w:history="1">
        <w:r w:rsidR="009812F2" w:rsidRPr="00C47F9A">
          <w:rPr>
            <w:rStyle w:val="Hyperlink"/>
            <w:rFonts w:cstheme="minorHAnsi"/>
            <w:noProof/>
          </w:rPr>
          <w:t>5.1</w:t>
        </w:r>
        <w:r w:rsidR="009812F2">
          <w:rPr>
            <w:noProof/>
            <w:sz w:val="22"/>
            <w:lang w:val="en-IE" w:eastAsia="en-IE"/>
          </w:rPr>
          <w:tab/>
        </w:r>
        <w:r w:rsidR="009812F2" w:rsidRPr="00C47F9A">
          <w:rPr>
            <w:rStyle w:val="Hyperlink"/>
            <w:rFonts w:cstheme="minorHAnsi"/>
            <w:noProof/>
          </w:rPr>
          <w:t>Performance Test</w:t>
        </w:r>
        <w:r w:rsidR="009812F2">
          <w:rPr>
            <w:noProof/>
            <w:webHidden/>
          </w:rPr>
          <w:tab/>
        </w:r>
        <w:r w:rsidR="009812F2">
          <w:rPr>
            <w:noProof/>
            <w:webHidden/>
          </w:rPr>
          <w:fldChar w:fldCharType="begin"/>
        </w:r>
        <w:r w:rsidR="009812F2">
          <w:rPr>
            <w:noProof/>
            <w:webHidden/>
          </w:rPr>
          <w:instrText xml:space="preserve"> PAGEREF _Toc492059204 \h </w:instrText>
        </w:r>
        <w:r w:rsidR="009812F2">
          <w:rPr>
            <w:noProof/>
            <w:webHidden/>
          </w:rPr>
        </w:r>
        <w:r w:rsidR="009812F2">
          <w:rPr>
            <w:noProof/>
            <w:webHidden/>
          </w:rPr>
          <w:fldChar w:fldCharType="separate"/>
        </w:r>
        <w:r w:rsidR="009812F2">
          <w:rPr>
            <w:noProof/>
            <w:webHidden/>
          </w:rPr>
          <w:t>6</w:t>
        </w:r>
        <w:r w:rsidR="009812F2">
          <w:rPr>
            <w:noProof/>
            <w:webHidden/>
          </w:rPr>
          <w:fldChar w:fldCharType="end"/>
        </w:r>
      </w:hyperlink>
    </w:p>
    <w:p w:rsidR="009812F2" w:rsidRDefault="0095795C">
      <w:pPr>
        <w:pStyle w:val="TOC3"/>
        <w:tabs>
          <w:tab w:val="left" w:pos="720"/>
          <w:tab w:val="right" w:leader="dot" w:pos="10456"/>
        </w:tabs>
        <w:rPr>
          <w:noProof/>
          <w:sz w:val="22"/>
          <w:lang w:val="en-IE" w:eastAsia="en-IE"/>
        </w:rPr>
      </w:pPr>
      <w:hyperlink w:anchor="_Toc492059205" w:history="1">
        <w:r w:rsidR="009812F2" w:rsidRPr="00C47F9A">
          <w:rPr>
            <w:rStyle w:val="Hyperlink"/>
            <w:rFonts w:cstheme="minorHAnsi"/>
            <w:noProof/>
          </w:rPr>
          <w:t>5.1.1</w:t>
        </w:r>
        <w:r w:rsidR="009812F2">
          <w:rPr>
            <w:noProof/>
            <w:sz w:val="22"/>
            <w:lang w:val="en-IE" w:eastAsia="en-IE"/>
          </w:rPr>
          <w:tab/>
        </w:r>
        <w:r w:rsidR="009812F2" w:rsidRPr="00C47F9A">
          <w:rPr>
            <w:rStyle w:val="Hyperlink"/>
            <w:rFonts w:cstheme="minorHAnsi"/>
            <w:noProof/>
          </w:rPr>
          <w:t>Purpose</w:t>
        </w:r>
        <w:r w:rsidR="009812F2">
          <w:rPr>
            <w:noProof/>
            <w:webHidden/>
          </w:rPr>
          <w:tab/>
        </w:r>
        <w:r w:rsidR="009812F2">
          <w:rPr>
            <w:noProof/>
            <w:webHidden/>
          </w:rPr>
          <w:fldChar w:fldCharType="begin"/>
        </w:r>
        <w:r w:rsidR="009812F2">
          <w:rPr>
            <w:noProof/>
            <w:webHidden/>
          </w:rPr>
          <w:instrText xml:space="preserve"> PAGEREF _Toc492059205 \h </w:instrText>
        </w:r>
        <w:r w:rsidR="009812F2">
          <w:rPr>
            <w:noProof/>
            <w:webHidden/>
          </w:rPr>
        </w:r>
        <w:r w:rsidR="009812F2">
          <w:rPr>
            <w:noProof/>
            <w:webHidden/>
          </w:rPr>
          <w:fldChar w:fldCharType="separate"/>
        </w:r>
        <w:r w:rsidR="009812F2">
          <w:rPr>
            <w:noProof/>
            <w:webHidden/>
          </w:rPr>
          <w:t>6</w:t>
        </w:r>
        <w:r w:rsidR="009812F2">
          <w:rPr>
            <w:noProof/>
            <w:webHidden/>
          </w:rPr>
          <w:fldChar w:fldCharType="end"/>
        </w:r>
      </w:hyperlink>
    </w:p>
    <w:p w:rsidR="009812F2" w:rsidRDefault="0095795C">
      <w:pPr>
        <w:pStyle w:val="TOC3"/>
        <w:tabs>
          <w:tab w:val="left" w:pos="720"/>
          <w:tab w:val="right" w:leader="dot" w:pos="10456"/>
        </w:tabs>
        <w:rPr>
          <w:noProof/>
          <w:sz w:val="22"/>
          <w:lang w:val="en-IE" w:eastAsia="en-IE"/>
        </w:rPr>
      </w:pPr>
      <w:hyperlink w:anchor="_Toc492059206" w:history="1">
        <w:r w:rsidR="009812F2" w:rsidRPr="00C47F9A">
          <w:rPr>
            <w:rStyle w:val="Hyperlink"/>
            <w:rFonts w:cstheme="minorHAnsi"/>
            <w:noProof/>
          </w:rPr>
          <w:t>5.1.2</w:t>
        </w:r>
        <w:r w:rsidR="009812F2">
          <w:rPr>
            <w:noProof/>
            <w:sz w:val="22"/>
            <w:lang w:val="en-IE" w:eastAsia="en-IE"/>
          </w:rPr>
          <w:tab/>
        </w:r>
        <w:r w:rsidR="009812F2" w:rsidRPr="00C47F9A">
          <w:rPr>
            <w:rStyle w:val="Hyperlink"/>
            <w:rFonts w:cstheme="minorHAnsi"/>
            <w:noProof/>
          </w:rPr>
          <w:t>Method of test</w:t>
        </w:r>
        <w:r w:rsidR="009812F2">
          <w:rPr>
            <w:noProof/>
            <w:webHidden/>
          </w:rPr>
          <w:tab/>
        </w:r>
        <w:r w:rsidR="009812F2">
          <w:rPr>
            <w:noProof/>
            <w:webHidden/>
          </w:rPr>
          <w:fldChar w:fldCharType="begin"/>
        </w:r>
        <w:r w:rsidR="009812F2">
          <w:rPr>
            <w:noProof/>
            <w:webHidden/>
          </w:rPr>
          <w:instrText xml:space="preserve"> PAGEREF _Toc492059206 \h </w:instrText>
        </w:r>
        <w:r w:rsidR="009812F2">
          <w:rPr>
            <w:noProof/>
            <w:webHidden/>
          </w:rPr>
        </w:r>
        <w:r w:rsidR="009812F2">
          <w:rPr>
            <w:noProof/>
            <w:webHidden/>
          </w:rPr>
          <w:fldChar w:fldCharType="separate"/>
        </w:r>
        <w:r w:rsidR="009812F2">
          <w:rPr>
            <w:noProof/>
            <w:webHidden/>
          </w:rPr>
          <w:t>6</w:t>
        </w:r>
        <w:r w:rsidR="009812F2">
          <w:rPr>
            <w:noProof/>
            <w:webHidden/>
          </w:rPr>
          <w:fldChar w:fldCharType="end"/>
        </w:r>
      </w:hyperlink>
    </w:p>
    <w:p w:rsidR="009812F2" w:rsidRDefault="0095795C">
      <w:pPr>
        <w:pStyle w:val="TOC3"/>
        <w:tabs>
          <w:tab w:val="left" w:pos="720"/>
          <w:tab w:val="right" w:leader="dot" w:pos="10456"/>
        </w:tabs>
        <w:rPr>
          <w:noProof/>
          <w:sz w:val="22"/>
          <w:lang w:val="en-IE" w:eastAsia="en-IE"/>
        </w:rPr>
      </w:pPr>
      <w:hyperlink w:anchor="_Toc492059207" w:history="1">
        <w:r w:rsidR="009812F2" w:rsidRPr="00C47F9A">
          <w:rPr>
            <w:rStyle w:val="Hyperlink"/>
            <w:rFonts w:cstheme="minorHAnsi"/>
            <w:noProof/>
          </w:rPr>
          <w:t>5.1.3</w:t>
        </w:r>
        <w:r w:rsidR="009812F2">
          <w:rPr>
            <w:noProof/>
            <w:sz w:val="22"/>
            <w:lang w:val="en-IE" w:eastAsia="en-IE"/>
          </w:rPr>
          <w:tab/>
        </w:r>
        <w:r w:rsidR="009812F2" w:rsidRPr="00C47F9A">
          <w:rPr>
            <w:rStyle w:val="Hyperlink"/>
            <w:rFonts w:cstheme="minorHAnsi"/>
            <w:noProof/>
          </w:rPr>
          <w:t>Required result</w:t>
        </w:r>
        <w:r w:rsidR="009812F2">
          <w:rPr>
            <w:noProof/>
            <w:webHidden/>
          </w:rPr>
          <w:tab/>
        </w:r>
        <w:r w:rsidR="009812F2">
          <w:rPr>
            <w:noProof/>
            <w:webHidden/>
          </w:rPr>
          <w:fldChar w:fldCharType="begin"/>
        </w:r>
        <w:r w:rsidR="009812F2">
          <w:rPr>
            <w:noProof/>
            <w:webHidden/>
          </w:rPr>
          <w:instrText xml:space="preserve"> PAGEREF _Toc492059207 \h </w:instrText>
        </w:r>
        <w:r w:rsidR="009812F2">
          <w:rPr>
            <w:noProof/>
            <w:webHidden/>
          </w:rPr>
        </w:r>
        <w:r w:rsidR="009812F2">
          <w:rPr>
            <w:noProof/>
            <w:webHidden/>
          </w:rPr>
          <w:fldChar w:fldCharType="separate"/>
        </w:r>
        <w:r w:rsidR="009812F2">
          <w:rPr>
            <w:noProof/>
            <w:webHidden/>
          </w:rPr>
          <w:t>6</w:t>
        </w:r>
        <w:r w:rsidR="009812F2">
          <w:rPr>
            <w:noProof/>
            <w:webHidden/>
          </w:rPr>
          <w:fldChar w:fldCharType="end"/>
        </w:r>
      </w:hyperlink>
    </w:p>
    <w:p w:rsidR="009812F2" w:rsidRDefault="0095795C">
      <w:pPr>
        <w:pStyle w:val="TOC1"/>
        <w:tabs>
          <w:tab w:val="left" w:pos="720"/>
          <w:tab w:val="right" w:leader="dot" w:pos="10456"/>
        </w:tabs>
        <w:rPr>
          <w:noProof/>
          <w:sz w:val="22"/>
          <w:szCs w:val="22"/>
          <w:lang w:val="en-IE" w:eastAsia="en-IE"/>
        </w:rPr>
      </w:pPr>
      <w:hyperlink w:anchor="_Toc492059208" w:history="1">
        <w:r w:rsidR="009812F2" w:rsidRPr="00C47F9A">
          <w:rPr>
            <w:rStyle w:val="Hyperlink"/>
            <w:rFonts w:cstheme="minorHAnsi"/>
            <w:noProof/>
          </w:rPr>
          <w:t>6</w:t>
        </w:r>
        <w:r w:rsidR="009812F2">
          <w:rPr>
            <w:noProof/>
            <w:sz w:val="22"/>
            <w:szCs w:val="22"/>
            <w:lang w:val="en-IE" w:eastAsia="en-IE"/>
          </w:rPr>
          <w:tab/>
        </w:r>
        <w:r w:rsidR="009812F2" w:rsidRPr="00C47F9A">
          <w:rPr>
            <w:rStyle w:val="Hyperlink"/>
            <w:rFonts w:cstheme="minorHAnsi"/>
            <w:noProof/>
          </w:rPr>
          <w:t>Power supply, special purpose and safety tests</w:t>
        </w:r>
        <w:r w:rsidR="009812F2">
          <w:rPr>
            <w:noProof/>
            <w:webHidden/>
          </w:rPr>
          <w:tab/>
        </w:r>
        <w:r w:rsidR="009812F2">
          <w:rPr>
            <w:noProof/>
            <w:webHidden/>
          </w:rPr>
          <w:fldChar w:fldCharType="begin"/>
        </w:r>
        <w:r w:rsidR="009812F2">
          <w:rPr>
            <w:noProof/>
            <w:webHidden/>
          </w:rPr>
          <w:instrText xml:space="preserve"> PAGEREF _Toc492059208 \h </w:instrText>
        </w:r>
        <w:r w:rsidR="009812F2">
          <w:rPr>
            <w:noProof/>
            <w:webHidden/>
          </w:rPr>
        </w:r>
        <w:r w:rsidR="009812F2">
          <w:rPr>
            <w:noProof/>
            <w:webHidden/>
          </w:rPr>
          <w:fldChar w:fldCharType="separate"/>
        </w:r>
        <w:r w:rsidR="009812F2">
          <w:rPr>
            <w:noProof/>
            <w:webHidden/>
          </w:rPr>
          <w:t>7</w:t>
        </w:r>
        <w:r w:rsidR="009812F2">
          <w:rPr>
            <w:noProof/>
            <w:webHidden/>
          </w:rPr>
          <w:fldChar w:fldCharType="end"/>
        </w:r>
      </w:hyperlink>
    </w:p>
    <w:p w:rsidR="009812F2" w:rsidRDefault="0095795C">
      <w:pPr>
        <w:pStyle w:val="TOC2"/>
        <w:rPr>
          <w:noProof/>
          <w:sz w:val="22"/>
          <w:lang w:val="en-IE" w:eastAsia="en-IE"/>
        </w:rPr>
      </w:pPr>
      <w:hyperlink w:anchor="_Toc492059209" w:history="1">
        <w:r w:rsidR="009812F2" w:rsidRPr="00C47F9A">
          <w:rPr>
            <w:rStyle w:val="Hyperlink"/>
            <w:rFonts w:cstheme="minorHAnsi"/>
            <w:noProof/>
          </w:rPr>
          <w:t>6.1</w:t>
        </w:r>
        <w:r w:rsidR="009812F2">
          <w:rPr>
            <w:noProof/>
            <w:sz w:val="22"/>
            <w:lang w:val="en-IE" w:eastAsia="en-IE"/>
          </w:rPr>
          <w:tab/>
        </w:r>
        <w:r w:rsidR="009812F2" w:rsidRPr="00C47F9A">
          <w:rPr>
            <w:rStyle w:val="Hyperlink"/>
            <w:rFonts w:cstheme="minorHAnsi"/>
            <w:noProof/>
          </w:rPr>
          <w:t>Extreme power supply</w:t>
        </w:r>
        <w:r w:rsidR="009812F2">
          <w:rPr>
            <w:noProof/>
            <w:webHidden/>
          </w:rPr>
          <w:tab/>
        </w:r>
        <w:r w:rsidR="009812F2">
          <w:rPr>
            <w:noProof/>
            <w:webHidden/>
          </w:rPr>
          <w:fldChar w:fldCharType="begin"/>
        </w:r>
        <w:r w:rsidR="009812F2">
          <w:rPr>
            <w:noProof/>
            <w:webHidden/>
          </w:rPr>
          <w:instrText xml:space="preserve"> PAGEREF _Toc492059209 \h </w:instrText>
        </w:r>
        <w:r w:rsidR="009812F2">
          <w:rPr>
            <w:noProof/>
            <w:webHidden/>
          </w:rPr>
        </w:r>
        <w:r w:rsidR="009812F2">
          <w:rPr>
            <w:noProof/>
            <w:webHidden/>
          </w:rPr>
          <w:fldChar w:fldCharType="separate"/>
        </w:r>
        <w:r w:rsidR="009812F2">
          <w:rPr>
            <w:noProof/>
            <w:webHidden/>
          </w:rPr>
          <w:t>7</w:t>
        </w:r>
        <w:r w:rsidR="009812F2">
          <w:rPr>
            <w:noProof/>
            <w:webHidden/>
          </w:rPr>
          <w:fldChar w:fldCharType="end"/>
        </w:r>
      </w:hyperlink>
    </w:p>
    <w:p w:rsidR="009812F2" w:rsidRDefault="0095795C">
      <w:pPr>
        <w:pStyle w:val="TOC2"/>
        <w:rPr>
          <w:noProof/>
          <w:sz w:val="22"/>
          <w:lang w:val="en-IE" w:eastAsia="en-IE"/>
        </w:rPr>
      </w:pPr>
      <w:hyperlink w:anchor="_Toc492059210" w:history="1">
        <w:r w:rsidR="009812F2" w:rsidRPr="00C47F9A">
          <w:rPr>
            <w:rStyle w:val="Hyperlink"/>
            <w:rFonts w:cstheme="minorHAnsi"/>
            <w:noProof/>
          </w:rPr>
          <w:t>6.2</w:t>
        </w:r>
        <w:r w:rsidR="009812F2">
          <w:rPr>
            <w:noProof/>
            <w:sz w:val="22"/>
            <w:lang w:val="en-IE" w:eastAsia="en-IE"/>
          </w:rPr>
          <w:tab/>
        </w:r>
        <w:r w:rsidR="009812F2" w:rsidRPr="00C47F9A">
          <w:rPr>
            <w:rStyle w:val="Hyperlink"/>
            <w:rFonts w:cstheme="minorHAnsi"/>
            <w:noProof/>
          </w:rPr>
          <w:t>Excessive conditions</w:t>
        </w:r>
        <w:r w:rsidR="009812F2">
          <w:rPr>
            <w:noProof/>
            <w:webHidden/>
          </w:rPr>
          <w:tab/>
        </w:r>
        <w:r w:rsidR="009812F2">
          <w:rPr>
            <w:noProof/>
            <w:webHidden/>
          </w:rPr>
          <w:fldChar w:fldCharType="begin"/>
        </w:r>
        <w:r w:rsidR="009812F2">
          <w:rPr>
            <w:noProof/>
            <w:webHidden/>
          </w:rPr>
          <w:instrText xml:space="preserve"> PAGEREF _Toc492059210 \h </w:instrText>
        </w:r>
        <w:r w:rsidR="009812F2">
          <w:rPr>
            <w:noProof/>
            <w:webHidden/>
          </w:rPr>
        </w:r>
        <w:r w:rsidR="009812F2">
          <w:rPr>
            <w:noProof/>
            <w:webHidden/>
          </w:rPr>
          <w:fldChar w:fldCharType="separate"/>
        </w:r>
        <w:r w:rsidR="009812F2">
          <w:rPr>
            <w:noProof/>
            <w:webHidden/>
          </w:rPr>
          <w:t>7</w:t>
        </w:r>
        <w:r w:rsidR="009812F2">
          <w:rPr>
            <w:noProof/>
            <w:webHidden/>
          </w:rPr>
          <w:fldChar w:fldCharType="end"/>
        </w:r>
      </w:hyperlink>
    </w:p>
    <w:p w:rsidR="009812F2" w:rsidRDefault="0095795C">
      <w:pPr>
        <w:pStyle w:val="TOC2"/>
        <w:rPr>
          <w:noProof/>
          <w:sz w:val="22"/>
          <w:lang w:val="en-IE" w:eastAsia="en-IE"/>
        </w:rPr>
      </w:pPr>
      <w:hyperlink w:anchor="_Toc492059211" w:history="1">
        <w:r w:rsidR="009812F2" w:rsidRPr="00C47F9A">
          <w:rPr>
            <w:rStyle w:val="Hyperlink"/>
            <w:rFonts w:cstheme="minorHAnsi"/>
            <w:noProof/>
          </w:rPr>
          <w:t>6.3</w:t>
        </w:r>
        <w:r w:rsidR="009812F2">
          <w:rPr>
            <w:noProof/>
            <w:sz w:val="22"/>
            <w:lang w:val="en-IE" w:eastAsia="en-IE"/>
          </w:rPr>
          <w:tab/>
        </w:r>
        <w:r w:rsidR="009812F2" w:rsidRPr="00C47F9A">
          <w:rPr>
            <w:rStyle w:val="Hyperlink"/>
            <w:rFonts w:cstheme="minorHAnsi"/>
            <w:noProof/>
          </w:rPr>
          <w:t>Power supply short-term variation</w:t>
        </w:r>
        <w:r w:rsidR="009812F2">
          <w:rPr>
            <w:noProof/>
            <w:webHidden/>
          </w:rPr>
          <w:tab/>
        </w:r>
        <w:r w:rsidR="009812F2">
          <w:rPr>
            <w:noProof/>
            <w:webHidden/>
          </w:rPr>
          <w:fldChar w:fldCharType="begin"/>
        </w:r>
        <w:r w:rsidR="009812F2">
          <w:rPr>
            <w:noProof/>
            <w:webHidden/>
          </w:rPr>
          <w:instrText xml:space="preserve"> PAGEREF _Toc492059211 \h </w:instrText>
        </w:r>
        <w:r w:rsidR="009812F2">
          <w:rPr>
            <w:noProof/>
            <w:webHidden/>
          </w:rPr>
        </w:r>
        <w:r w:rsidR="009812F2">
          <w:rPr>
            <w:noProof/>
            <w:webHidden/>
          </w:rPr>
          <w:fldChar w:fldCharType="separate"/>
        </w:r>
        <w:r w:rsidR="009812F2">
          <w:rPr>
            <w:noProof/>
            <w:webHidden/>
          </w:rPr>
          <w:t>7</w:t>
        </w:r>
        <w:r w:rsidR="009812F2">
          <w:rPr>
            <w:noProof/>
            <w:webHidden/>
          </w:rPr>
          <w:fldChar w:fldCharType="end"/>
        </w:r>
      </w:hyperlink>
    </w:p>
    <w:p w:rsidR="009812F2" w:rsidRDefault="0095795C">
      <w:pPr>
        <w:pStyle w:val="TOC2"/>
        <w:rPr>
          <w:noProof/>
          <w:sz w:val="22"/>
          <w:lang w:val="en-IE" w:eastAsia="en-IE"/>
        </w:rPr>
      </w:pPr>
      <w:hyperlink w:anchor="_Toc492059212" w:history="1">
        <w:r w:rsidR="009812F2" w:rsidRPr="00C47F9A">
          <w:rPr>
            <w:rStyle w:val="Hyperlink"/>
            <w:rFonts w:cstheme="minorHAnsi"/>
            <w:noProof/>
          </w:rPr>
          <w:t>6.4</w:t>
        </w:r>
        <w:r w:rsidR="009812F2">
          <w:rPr>
            <w:noProof/>
            <w:sz w:val="22"/>
            <w:lang w:val="en-IE" w:eastAsia="en-IE"/>
          </w:rPr>
          <w:tab/>
        </w:r>
        <w:r w:rsidR="009812F2" w:rsidRPr="00C47F9A">
          <w:rPr>
            <w:rStyle w:val="Hyperlink"/>
            <w:rFonts w:cstheme="minorHAnsi"/>
            <w:noProof/>
          </w:rPr>
          <w:t>Power supply failure</w:t>
        </w:r>
        <w:r w:rsidR="009812F2">
          <w:rPr>
            <w:noProof/>
            <w:webHidden/>
          </w:rPr>
          <w:tab/>
        </w:r>
        <w:r w:rsidR="009812F2">
          <w:rPr>
            <w:noProof/>
            <w:webHidden/>
          </w:rPr>
          <w:fldChar w:fldCharType="begin"/>
        </w:r>
        <w:r w:rsidR="009812F2">
          <w:rPr>
            <w:noProof/>
            <w:webHidden/>
          </w:rPr>
          <w:instrText xml:space="preserve"> PAGEREF _Toc492059212 \h </w:instrText>
        </w:r>
        <w:r w:rsidR="009812F2">
          <w:rPr>
            <w:noProof/>
            <w:webHidden/>
          </w:rPr>
        </w:r>
        <w:r w:rsidR="009812F2">
          <w:rPr>
            <w:noProof/>
            <w:webHidden/>
          </w:rPr>
          <w:fldChar w:fldCharType="separate"/>
        </w:r>
        <w:r w:rsidR="009812F2">
          <w:rPr>
            <w:noProof/>
            <w:webHidden/>
          </w:rPr>
          <w:t>7</w:t>
        </w:r>
        <w:r w:rsidR="009812F2">
          <w:rPr>
            <w:noProof/>
            <w:webHidden/>
          </w:rPr>
          <w:fldChar w:fldCharType="end"/>
        </w:r>
      </w:hyperlink>
    </w:p>
    <w:p w:rsidR="009812F2" w:rsidRDefault="0095795C">
      <w:pPr>
        <w:pStyle w:val="TOC2"/>
        <w:rPr>
          <w:noProof/>
          <w:sz w:val="22"/>
          <w:lang w:val="en-IE" w:eastAsia="en-IE"/>
        </w:rPr>
      </w:pPr>
      <w:hyperlink w:anchor="_Toc492059213" w:history="1">
        <w:r w:rsidR="009812F2" w:rsidRPr="00C47F9A">
          <w:rPr>
            <w:rStyle w:val="Hyperlink"/>
            <w:rFonts w:cstheme="minorHAnsi"/>
            <w:noProof/>
          </w:rPr>
          <w:t>6.5</w:t>
        </w:r>
        <w:r w:rsidR="009812F2">
          <w:rPr>
            <w:noProof/>
            <w:sz w:val="22"/>
            <w:lang w:val="en-IE" w:eastAsia="en-IE"/>
          </w:rPr>
          <w:tab/>
        </w:r>
        <w:r w:rsidR="009812F2" w:rsidRPr="00C47F9A">
          <w:rPr>
            <w:rStyle w:val="Hyperlink"/>
            <w:rFonts w:cstheme="minorHAnsi"/>
            <w:noProof/>
          </w:rPr>
          <w:t>Compass Safe Distance</w:t>
        </w:r>
        <w:r w:rsidR="009812F2">
          <w:rPr>
            <w:noProof/>
            <w:webHidden/>
          </w:rPr>
          <w:tab/>
        </w:r>
        <w:r w:rsidR="009812F2">
          <w:rPr>
            <w:noProof/>
            <w:webHidden/>
          </w:rPr>
          <w:fldChar w:fldCharType="begin"/>
        </w:r>
        <w:r w:rsidR="009812F2">
          <w:rPr>
            <w:noProof/>
            <w:webHidden/>
          </w:rPr>
          <w:instrText xml:space="preserve"> PAGEREF _Toc492059213 \h </w:instrText>
        </w:r>
        <w:r w:rsidR="009812F2">
          <w:rPr>
            <w:noProof/>
            <w:webHidden/>
          </w:rPr>
        </w:r>
        <w:r w:rsidR="009812F2">
          <w:rPr>
            <w:noProof/>
            <w:webHidden/>
          </w:rPr>
          <w:fldChar w:fldCharType="separate"/>
        </w:r>
        <w:r w:rsidR="009812F2">
          <w:rPr>
            <w:noProof/>
            <w:webHidden/>
          </w:rPr>
          <w:t>7</w:t>
        </w:r>
        <w:r w:rsidR="009812F2">
          <w:rPr>
            <w:noProof/>
            <w:webHidden/>
          </w:rPr>
          <w:fldChar w:fldCharType="end"/>
        </w:r>
      </w:hyperlink>
    </w:p>
    <w:p w:rsidR="009812F2" w:rsidRDefault="0095795C">
      <w:pPr>
        <w:pStyle w:val="TOC2"/>
        <w:rPr>
          <w:noProof/>
          <w:sz w:val="22"/>
          <w:lang w:val="en-IE" w:eastAsia="en-IE"/>
        </w:rPr>
      </w:pPr>
      <w:hyperlink w:anchor="_Toc492059214" w:history="1">
        <w:r w:rsidR="009812F2" w:rsidRPr="00C47F9A">
          <w:rPr>
            <w:rStyle w:val="Hyperlink"/>
            <w:rFonts w:cstheme="minorHAnsi"/>
            <w:noProof/>
          </w:rPr>
          <w:t>6.6</w:t>
        </w:r>
        <w:r w:rsidR="009812F2">
          <w:rPr>
            <w:noProof/>
            <w:sz w:val="22"/>
            <w:lang w:val="en-IE" w:eastAsia="en-IE"/>
          </w:rPr>
          <w:tab/>
        </w:r>
        <w:r w:rsidR="009812F2" w:rsidRPr="00C47F9A">
          <w:rPr>
            <w:rStyle w:val="Hyperlink"/>
            <w:rFonts w:cstheme="minorHAnsi"/>
            <w:noProof/>
          </w:rPr>
          <w:t>Additional PSU tests</w:t>
        </w:r>
        <w:r w:rsidR="009812F2">
          <w:rPr>
            <w:noProof/>
            <w:webHidden/>
          </w:rPr>
          <w:tab/>
        </w:r>
        <w:r w:rsidR="009812F2">
          <w:rPr>
            <w:noProof/>
            <w:webHidden/>
          </w:rPr>
          <w:fldChar w:fldCharType="begin"/>
        </w:r>
        <w:r w:rsidR="009812F2">
          <w:rPr>
            <w:noProof/>
            <w:webHidden/>
          </w:rPr>
          <w:instrText xml:space="preserve"> PAGEREF _Toc492059214 \h </w:instrText>
        </w:r>
        <w:r w:rsidR="009812F2">
          <w:rPr>
            <w:noProof/>
            <w:webHidden/>
          </w:rPr>
        </w:r>
        <w:r w:rsidR="009812F2">
          <w:rPr>
            <w:noProof/>
            <w:webHidden/>
          </w:rPr>
          <w:fldChar w:fldCharType="separate"/>
        </w:r>
        <w:r w:rsidR="009812F2">
          <w:rPr>
            <w:noProof/>
            <w:webHidden/>
          </w:rPr>
          <w:t>7</w:t>
        </w:r>
        <w:r w:rsidR="009812F2">
          <w:rPr>
            <w:noProof/>
            <w:webHidden/>
          </w:rPr>
          <w:fldChar w:fldCharType="end"/>
        </w:r>
      </w:hyperlink>
    </w:p>
    <w:p w:rsidR="009812F2" w:rsidRDefault="0095795C">
      <w:pPr>
        <w:pStyle w:val="TOC1"/>
        <w:tabs>
          <w:tab w:val="left" w:pos="720"/>
          <w:tab w:val="right" w:leader="dot" w:pos="10456"/>
        </w:tabs>
        <w:rPr>
          <w:noProof/>
          <w:sz w:val="22"/>
          <w:szCs w:val="22"/>
          <w:lang w:val="en-IE" w:eastAsia="en-IE"/>
        </w:rPr>
      </w:pPr>
      <w:hyperlink w:anchor="_Toc492059215" w:history="1">
        <w:r w:rsidR="009812F2" w:rsidRPr="00C47F9A">
          <w:rPr>
            <w:rStyle w:val="Hyperlink"/>
            <w:rFonts w:cstheme="minorHAnsi"/>
            <w:noProof/>
          </w:rPr>
          <w:t>7</w:t>
        </w:r>
        <w:r w:rsidR="009812F2">
          <w:rPr>
            <w:noProof/>
            <w:sz w:val="22"/>
            <w:szCs w:val="22"/>
            <w:lang w:val="en-IE" w:eastAsia="en-IE"/>
          </w:rPr>
          <w:tab/>
        </w:r>
        <w:r w:rsidR="009812F2" w:rsidRPr="00C47F9A">
          <w:rPr>
            <w:rStyle w:val="Hyperlink"/>
            <w:rFonts w:cstheme="minorHAnsi"/>
            <w:noProof/>
          </w:rPr>
          <w:t>Environmental tests</w:t>
        </w:r>
        <w:r w:rsidR="009812F2">
          <w:rPr>
            <w:noProof/>
            <w:webHidden/>
          </w:rPr>
          <w:tab/>
        </w:r>
        <w:r w:rsidR="009812F2">
          <w:rPr>
            <w:noProof/>
            <w:webHidden/>
          </w:rPr>
          <w:fldChar w:fldCharType="begin"/>
        </w:r>
        <w:r w:rsidR="009812F2">
          <w:rPr>
            <w:noProof/>
            <w:webHidden/>
          </w:rPr>
          <w:instrText xml:space="preserve"> PAGEREF _Toc492059215 \h </w:instrText>
        </w:r>
        <w:r w:rsidR="009812F2">
          <w:rPr>
            <w:noProof/>
            <w:webHidden/>
          </w:rPr>
        </w:r>
        <w:r w:rsidR="009812F2">
          <w:rPr>
            <w:noProof/>
            <w:webHidden/>
          </w:rPr>
          <w:fldChar w:fldCharType="separate"/>
        </w:r>
        <w:r w:rsidR="009812F2">
          <w:rPr>
            <w:noProof/>
            <w:webHidden/>
          </w:rPr>
          <w:t>8</w:t>
        </w:r>
        <w:r w:rsidR="009812F2">
          <w:rPr>
            <w:noProof/>
            <w:webHidden/>
          </w:rPr>
          <w:fldChar w:fldCharType="end"/>
        </w:r>
      </w:hyperlink>
    </w:p>
    <w:p w:rsidR="009812F2" w:rsidRDefault="0095795C">
      <w:pPr>
        <w:pStyle w:val="TOC1"/>
        <w:tabs>
          <w:tab w:val="left" w:pos="720"/>
          <w:tab w:val="right" w:leader="dot" w:pos="10456"/>
        </w:tabs>
        <w:rPr>
          <w:noProof/>
          <w:sz w:val="22"/>
          <w:szCs w:val="22"/>
          <w:lang w:val="en-IE" w:eastAsia="en-IE"/>
        </w:rPr>
      </w:pPr>
      <w:hyperlink w:anchor="_Toc492059216" w:history="1">
        <w:r w:rsidR="009812F2" w:rsidRPr="00C47F9A">
          <w:rPr>
            <w:rStyle w:val="Hyperlink"/>
            <w:rFonts w:cstheme="minorHAnsi"/>
            <w:noProof/>
          </w:rPr>
          <w:t>8</w:t>
        </w:r>
        <w:r w:rsidR="009812F2">
          <w:rPr>
            <w:noProof/>
            <w:sz w:val="22"/>
            <w:szCs w:val="22"/>
            <w:lang w:val="en-IE" w:eastAsia="en-IE"/>
          </w:rPr>
          <w:tab/>
        </w:r>
        <w:r w:rsidR="009812F2" w:rsidRPr="00C47F9A">
          <w:rPr>
            <w:rStyle w:val="Hyperlink"/>
            <w:rFonts w:cstheme="minorHAnsi"/>
            <w:noProof/>
          </w:rPr>
          <w:t>EMC tests</w:t>
        </w:r>
        <w:r w:rsidR="009812F2">
          <w:rPr>
            <w:noProof/>
            <w:webHidden/>
          </w:rPr>
          <w:tab/>
        </w:r>
        <w:r w:rsidR="009812F2">
          <w:rPr>
            <w:noProof/>
            <w:webHidden/>
          </w:rPr>
          <w:fldChar w:fldCharType="begin"/>
        </w:r>
        <w:r w:rsidR="009812F2">
          <w:rPr>
            <w:noProof/>
            <w:webHidden/>
          </w:rPr>
          <w:instrText xml:space="preserve"> PAGEREF _Toc492059216 \h </w:instrText>
        </w:r>
        <w:r w:rsidR="009812F2">
          <w:rPr>
            <w:noProof/>
            <w:webHidden/>
          </w:rPr>
        </w:r>
        <w:r w:rsidR="009812F2">
          <w:rPr>
            <w:noProof/>
            <w:webHidden/>
          </w:rPr>
          <w:fldChar w:fldCharType="separate"/>
        </w:r>
        <w:r w:rsidR="009812F2">
          <w:rPr>
            <w:noProof/>
            <w:webHidden/>
          </w:rPr>
          <w:t>8</w:t>
        </w:r>
        <w:r w:rsidR="009812F2">
          <w:rPr>
            <w:noProof/>
            <w:webHidden/>
          </w:rPr>
          <w:fldChar w:fldCharType="end"/>
        </w:r>
      </w:hyperlink>
    </w:p>
    <w:p w:rsidR="009812F2" w:rsidRDefault="0095795C">
      <w:pPr>
        <w:pStyle w:val="TOC1"/>
        <w:tabs>
          <w:tab w:val="left" w:pos="720"/>
          <w:tab w:val="right" w:leader="dot" w:pos="10456"/>
        </w:tabs>
        <w:rPr>
          <w:noProof/>
          <w:sz w:val="22"/>
          <w:szCs w:val="22"/>
          <w:lang w:val="en-IE" w:eastAsia="en-IE"/>
        </w:rPr>
      </w:pPr>
      <w:hyperlink w:anchor="_Toc492059217" w:history="1">
        <w:r w:rsidR="009812F2" w:rsidRPr="00C47F9A">
          <w:rPr>
            <w:rStyle w:val="Hyperlink"/>
            <w:rFonts w:cstheme="minorHAnsi"/>
            <w:noProof/>
          </w:rPr>
          <w:t>9</w:t>
        </w:r>
        <w:r w:rsidR="009812F2">
          <w:rPr>
            <w:noProof/>
            <w:sz w:val="22"/>
            <w:szCs w:val="22"/>
            <w:lang w:val="en-IE" w:eastAsia="en-IE"/>
          </w:rPr>
          <w:tab/>
        </w:r>
        <w:r w:rsidR="009812F2" w:rsidRPr="00C47F9A">
          <w:rPr>
            <w:rStyle w:val="Hyperlink"/>
            <w:rFonts w:cstheme="minorHAnsi"/>
            <w:noProof/>
          </w:rPr>
          <w:t>Operational tests</w:t>
        </w:r>
        <w:r w:rsidR="009812F2">
          <w:rPr>
            <w:noProof/>
            <w:webHidden/>
          </w:rPr>
          <w:tab/>
        </w:r>
        <w:r w:rsidR="009812F2">
          <w:rPr>
            <w:noProof/>
            <w:webHidden/>
          </w:rPr>
          <w:fldChar w:fldCharType="begin"/>
        </w:r>
        <w:r w:rsidR="009812F2">
          <w:rPr>
            <w:noProof/>
            <w:webHidden/>
          </w:rPr>
          <w:instrText xml:space="preserve"> PAGEREF _Toc492059217 \h </w:instrText>
        </w:r>
        <w:r w:rsidR="009812F2">
          <w:rPr>
            <w:noProof/>
            <w:webHidden/>
          </w:rPr>
        </w:r>
        <w:r w:rsidR="009812F2">
          <w:rPr>
            <w:noProof/>
            <w:webHidden/>
          </w:rPr>
          <w:fldChar w:fldCharType="separate"/>
        </w:r>
        <w:r w:rsidR="009812F2">
          <w:rPr>
            <w:noProof/>
            <w:webHidden/>
          </w:rPr>
          <w:t>8</w:t>
        </w:r>
        <w:r w:rsidR="009812F2">
          <w:rPr>
            <w:noProof/>
            <w:webHidden/>
          </w:rPr>
          <w:fldChar w:fldCharType="end"/>
        </w:r>
      </w:hyperlink>
    </w:p>
    <w:p w:rsidR="009812F2" w:rsidRDefault="0095795C">
      <w:pPr>
        <w:pStyle w:val="TOC1"/>
        <w:tabs>
          <w:tab w:val="left" w:pos="720"/>
          <w:tab w:val="right" w:leader="dot" w:pos="10456"/>
        </w:tabs>
        <w:rPr>
          <w:noProof/>
          <w:sz w:val="22"/>
          <w:szCs w:val="22"/>
          <w:lang w:val="en-IE" w:eastAsia="en-IE"/>
        </w:rPr>
      </w:pPr>
      <w:hyperlink w:anchor="_Toc492059218" w:history="1">
        <w:r w:rsidR="009812F2" w:rsidRPr="00C47F9A">
          <w:rPr>
            <w:rStyle w:val="Hyperlink"/>
            <w:rFonts w:cstheme="minorHAnsi"/>
            <w:noProof/>
          </w:rPr>
          <w:t>10</w:t>
        </w:r>
        <w:r w:rsidR="009812F2">
          <w:rPr>
            <w:noProof/>
            <w:sz w:val="22"/>
            <w:szCs w:val="22"/>
            <w:lang w:val="en-IE" w:eastAsia="en-IE"/>
          </w:rPr>
          <w:tab/>
        </w:r>
        <w:r w:rsidR="009812F2" w:rsidRPr="00C47F9A">
          <w:rPr>
            <w:rStyle w:val="Hyperlink"/>
            <w:rFonts w:cstheme="minorHAnsi"/>
            <w:noProof/>
          </w:rPr>
          <w:t>Physical tests</w:t>
        </w:r>
        <w:r w:rsidR="009812F2">
          <w:rPr>
            <w:noProof/>
            <w:webHidden/>
          </w:rPr>
          <w:tab/>
        </w:r>
        <w:r w:rsidR="009812F2">
          <w:rPr>
            <w:noProof/>
            <w:webHidden/>
          </w:rPr>
          <w:fldChar w:fldCharType="begin"/>
        </w:r>
        <w:r w:rsidR="009812F2">
          <w:rPr>
            <w:noProof/>
            <w:webHidden/>
          </w:rPr>
          <w:instrText xml:space="preserve"> PAGEREF _Toc492059218 \h </w:instrText>
        </w:r>
        <w:r w:rsidR="009812F2">
          <w:rPr>
            <w:noProof/>
            <w:webHidden/>
          </w:rPr>
        </w:r>
        <w:r w:rsidR="009812F2">
          <w:rPr>
            <w:noProof/>
            <w:webHidden/>
          </w:rPr>
          <w:fldChar w:fldCharType="separate"/>
        </w:r>
        <w:r w:rsidR="009812F2">
          <w:rPr>
            <w:noProof/>
            <w:webHidden/>
          </w:rPr>
          <w:t>9</w:t>
        </w:r>
        <w:r w:rsidR="009812F2">
          <w:rPr>
            <w:noProof/>
            <w:webHidden/>
          </w:rPr>
          <w:fldChar w:fldCharType="end"/>
        </w:r>
      </w:hyperlink>
    </w:p>
    <w:p w:rsidR="009812F2" w:rsidRDefault="0095795C">
      <w:pPr>
        <w:pStyle w:val="TOC2"/>
        <w:rPr>
          <w:noProof/>
          <w:sz w:val="22"/>
          <w:lang w:val="en-IE" w:eastAsia="en-IE"/>
        </w:rPr>
      </w:pPr>
      <w:hyperlink w:anchor="_Toc492059219" w:history="1">
        <w:r w:rsidR="009812F2" w:rsidRPr="00C47F9A">
          <w:rPr>
            <w:rStyle w:val="Hyperlink"/>
            <w:rFonts w:cstheme="minorHAnsi"/>
            <w:noProof/>
          </w:rPr>
          <w:t>10.1</w:t>
        </w:r>
        <w:r w:rsidR="009812F2">
          <w:rPr>
            <w:noProof/>
            <w:sz w:val="22"/>
            <w:lang w:val="en-IE" w:eastAsia="en-IE"/>
          </w:rPr>
          <w:tab/>
        </w:r>
        <w:r w:rsidR="009812F2" w:rsidRPr="00C47F9A">
          <w:rPr>
            <w:rStyle w:val="Hyperlink"/>
            <w:rFonts w:cstheme="minorHAnsi"/>
            <w:noProof/>
          </w:rPr>
          <w:t>TDMA transmitter</w:t>
        </w:r>
        <w:r w:rsidR="009812F2">
          <w:rPr>
            <w:noProof/>
            <w:webHidden/>
          </w:rPr>
          <w:tab/>
        </w:r>
        <w:r w:rsidR="009812F2">
          <w:rPr>
            <w:noProof/>
            <w:webHidden/>
          </w:rPr>
          <w:fldChar w:fldCharType="begin"/>
        </w:r>
        <w:r w:rsidR="009812F2">
          <w:rPr>
            <w:noProof/>
            <w:webHidden/>
          </w:rPr>
          <w:instrText xml:space="preserve"> PAGEREF _Toc492059219 \h </w:instrText>
        </w:r>
        <w:r w:rsidR="009812F2">
          <w:rPr>
            <w:noProof/>
            <w:webHidden/>
          </w:rPr>
        </w:r>
        <w:r w:rsidR="009812F2">
          <w:rPr>
            <w:noProof/>
            <w:webHidden/>
          </w:rPr>
          <w:fldChar w:fldCharType="separate"/>
        </w:r>
        <w:r w:rsidR="009812F2">
          <w:rPr>
            <w:noProof/>
            <w:webHidden/>
          </w:rPr>
          <w:t>9</w:t>
        </w:r>
        <w:r w:rsidR="009812F2">
          <w:rPr>
            <w:noProof/>
            <w:webHidden/>
          </w:rPr>
          <w:fldChar w:fldCharType="end"/>
        </w:r>
      </w:hyperlink>
    </w:p>
    <w:p w:rsidR="009812F2" w:rsidRDefault="0095795C">
      <w:pPr>
        <w:pStyle w:val="TOC3"/>
        <w:tabs>
          <w:tab w:val="left" w:pos="960"/>
          <w:tab w:val="right" w:leader="dot" w:pos="10456"/>
        </w:tabs>
        <w:rPr>
          <w:noProof/>
          <w:sz w:val="22"/>
          <w:lang w:val="en-IE" w:eastAsia="en-IE"/>
        </w:rPr>
      </w:pPr>
      <w:hyperlink w:anchor="_Toc492059220" w:history="1">
        <w:r w:rsidR="009812F2" w:rsidRPr="00C47F9A">
          <w:rPr>
            <w:rStyle w:val="Hyperlink"/>
            <w:rFonts w:cstheme="minorHAnsi"/>
            <w:noProof/>
          </w:rPr>
          <w:t>10.1.1</w:t>
        </w:r>
        <w:r w:rsidR="009812F2">
          <w:rPr>
            <w:noProof/>
            <w:sz w:val="22"/>
            <w:lang w:val="en-IE" w:eastAsia="en-IE"/>
          </w:rPr>
          <w:tab/>
        </w:r>
        <w:r w:rsidR="009812F2" w:rsidRPr="00C47F9A">
          <w:rPr>
            <w:rStyle w:val="Hyperlink"/>
            <w:rFonts w:cstheme="minorHAnsi"/>
            <w:noProof/>
          </w:rPr>
          <w:t>Carrier power</w:t>
        </w:r>
        <w:r w:rsidR="009812F2">
          <w:rPr>
            <w:noProof/>
            <w:webHidden/>
          </w:rPr>
          <w:tab/>
        </w:r>
        <w:r w:rsidR="009812F2">
          <w:rPr>
            <w:noProof/>
            <w:webHidden/>
          </w:rPr>
          <w:fldChar w:fldCharType="begin"/>
        </w:r>
        <w:r w:rsidR="009812F2">
          <w:rPr>
            <w:noProof/>
            <w:webHidden/>
          </w:rPr>
          <w:instrText xml:space="preserve"> PAGEREF _Toc492059220 \h </w:instrText>
        </w:r>
        <w:r w:rsidR="009812F2">
          <w:rPr>
            <w:noProof/>
            <w:webHidden/>
          </w:rPr>
        </w:r>
        <w:r w:rsidR="009812F2">
          <w:rPr>
            <w:noProof/>
            <w:webHidden/>
          </w:rPr>
          <w:fldChar w:fldCharType="separate"/>
        </w:r>
        <w:r w:rsidR="009812F2">
          <w:rPr>
            <w:noProof/>
            <w:webHidden/>
          </w:rPr>
          <w:t>9</w:t>
        </w:r>
        <w:r w:rsidR="009812F2">
          <w:rPr>
            <w:noProof/>
            <w:webHidden/>
          </w:rPr>
          <w:fldChar w:fldCharType="end"/>
        </w:r>
      </w:hyperlink>
    </w:p>
    <w:p w:rsidR="009812F2" w:rsidRDefault="0095795C">
      <w:pPr>
        <w:pStyle w:val="TOC3"/>
        <w:tabs>
          <w:tab w:val="left" w:pos="960"/>
          <w:tab w:val="right" w:leader="dot" w:pos="10456"/>
        </w:tabs>
        <w:rPr>
          <w:noProof/>
          <w:sz w:val="22"/>
          <w:lang w:val="en-IE" w:eastAsia="en-IE"/>
        </w:rPr>
      </w:pPr>
      <w:hyperlink w:anchor="_Toc492059221" w:history="1">
        <w:r w:rsidR="009812F2" w:rsidRPr="00C47F9A">
          <w:rPr>
            <w:rStyle w:val="Hyperlink"/>
            <w:rFonts w:cstheme="minorHAnsi"/>
            <w:noProof/>
          </w:rPr>
          <w:t>10.1.2</w:t>
        </w:r>
        <w:r w:rsidR="009812F2">
          <w:rPr>
            <w:noProof/>
            <w:sz w:val="22"/>
            <w:lang w:val="en-IE" w:eastAsia="en-IE"/>
          </w:rPr>
          <w:tab/>
        </w:r>
        <w:r w:rsidR="009812F2" w:rsidRPr="00C47F9A">
          <w:rPr>
            <w:rStyle w:val="Hyperlink"/>
            <w:rFonts w:cstheme="minorHAnsi"/>
            <w:noProof/>
          </w:rPr>
          <w:t>Slotted transmission spectrum</w:t>
        </w:r>
        <w:r w:rsidR="009812F2">
          <w:rPr>
            <w:noProof/>
            <w:webHidden/>
          </w:rPr>
          <w:tab/>
        </w:r>
        <w:r w:rsidR="009812F2">
          <w:rPr>
            <w:noProof/>
            <w:webHidden/>
          </w:rPr>
          <w:fldChar w:fldCharType="begin"/>
        </w:r>
        <w:r w:rsidR="009812F2">
          <w:rPr>
            <w:noProof/>
            <w:webHidden/>
          </w:rPr>
          <w:instrText xml:space="preserve"> PAGEREF _Toc492059221 \h </w:instrText>
        </w:r>
        <w:r w:rsidR="009812F2">
          <w:rPr>
            <w:noProof/>
            <w:webHidden/>
          </w:rPr>
        </w:r>
        <w:r w:rsidR="009812F2">
          <w:rPr>
            <w:noProof/>
            <w:webHidden/>
          </w:rPr>
          <w:fldChar w:fldCharType="separate"/>
        </w:r>
        <w:r w:rsidR="009812F2">
          <w:rPr>
            <w:noProof/>
            <w:webHidden/>
          </w:rPr>
          <w:t>9</w:t>
        </w:r>
        <w:r w:rsidR="009812F2">
          <w:rPr>
            <w:noProof/>
            <w:webHidden/>
          </w:rPr>
          <w:fldChar w:fldCharType="end"/>
        </w:r>
      </w:hyperlink>
    </w:p>
    <w:p w:rsidR="009812F2" w:rsidRDefault="0095795C">
      <w:pPr>
        <w:pStyle w:val="TOC3"/>
        <w:tabs>
          <w:tab w:val="left" w:pos="960"/>
          <w:tab w:val="right" w:leader="dot" w:pos="10456"/>
        </w:tabs>
        <w:rPr>
          <w:noProof/>
          <w:sz w:val="22"/>
          <w:lang w:val="en-IE" w:eastAsia="en-IE"/>
        </w:rPr>
      </w:pPr>
      <w:hyperlink w:anchor="_Toc492059222" w:history="1">
        <w:r w:rsidR="009812F2" w:rsidRPr="00C47F9A">
          <w:rPr>
            <w:rStyle w:val="Hyperlink"/>
            <w:rFonts w:cstheme="minorHAnsi"/>
            <w:noProof/>
          </w:rPr>
          <w:t>10.1.3</w:t>
        </w:r>
        <w:r w:rsidR="009812F2">
          <w:rPr>
            <w:noProof/>
            <w:sz w:val="22"/>
            <w:lang w:val="en-IE" w:eastAsia="en-IE"/>
          </w:rPr>
          <w:tab/>
        </w:r>
        <w:r w:rsidR="009812F2" w:rsidRPr="00C47F9A">
          <w:rPr>
            <w:rStyle w:val="Hyperlink"/>
            <w:rFonts w:cstheme="minorHAnsi"/>
            <w:noProof/>
          </w:rPr>
          <w:t>Modulation accuracy</w:t>
        </w:r>
        <w:r w:rsidR="009812F2">
          <w:rPr>
            <w:noProof/>
            <w:webHidden/>
          </w:rPr>
          <w:tab/>
        </w:r>
        <w:r w:rsidR="009812F2">
          <w:rPr>
            <w:noProof/>
            <w:webHidden/>
          </w:rPr>
          <w:fldChar w:fldCharType="begin"/>
        </w:r>
        <w:r w:rsidR="009812F2">
          <w:rPr>
            <w:noProof/>
            <w:webHidden/>
          </w:rPr>
          <w:instrText xml:space="preserve"> PAGEREF _Toc492059222 \h </w:instrText>
        </w:r>
        <w:r w:rsidR="009812F2">
          <w:rPr>
            <w:noProof/>
            <w:webHidden/>
          </w:rPr>
        </w:r>
        <w:r w:rsidR="009812F2">
          <w:rPr>
            <w:noProof/>
            <w:webHidden/>
          </w:rPr>
          <w:fldChar w:fldCharType="separate"/>
        </w:r>
        <w:r w:rsidR="009812F2">
          <w:rPr>
            <w:noProof/>
            <w:webHidden/>
          </w:rPr>
          <w:t>10</w:t>
        </w:r>
        <w:r w:rsidR="009812F2">
          <w:rPr>
            <w:noProof/>
            <w:webHidden/>
          </w:rPr>
          <w:fldChar w:fldCharType="end"/>
        </w:r>
      </w:hyperlink>
    </w:p>
    <w:p w:rsidR="009812F2" w:rsidRDefault="0095795C">
      <w:pPr>
        <w:pStyle w:val="TOC3"/>
        <w:tabs>
          <w:tab w:val="left" w:pos="960"/>
          <w:tab w:val="right" w:leader="dot" w:pos="10456"/>
        </w:tabs>
        <w:rPr>
          <w:noProof/>
          <w:sz w:val="22"/>
          <w:lang w:val="en-IE" w:eastAsia="en-IE"/>
        </w:rPr>
      </w:pPr>
      <w:hyperlink w:anchor="_Toc492059223" w:history="1">
        <w:r w:rsidR="009812F2" w:rsidRPr="00C47F9A">
          <w:rPr>
            <w:rStyle w:val="Hyperlink"/>
            <w:rFonts w:cstheme="minorHAnsi"/>
            <w:noProof/>
          </w:rPr>
          <w:t>10.1.4</w:t>
        </w:r>
        <w:r w:rsidR="009812F2">
          <w:rPr>
            <w:noProof/>
            <w:sz w:val="22"/>
            <w:lang w:val="en-IE" w:eastAsia="en-IE"/>
          </w:rPr>
          <w:tab/>
        </w:r>
        <w:r w:rsidR="009812F2" w:rsidRPr="00C47F9A">
          <w:rPr>
            <w:rStyle w:val="Hyperlink"/>
            <w:rFonts w:cstheme="minorHAnsi"/>
            <w:noProof/>
          </w:rPr>
          <w:t>Transmitter output power characteristics</w:t>
        </w:r>
        <w:r w:rsidR="009812F2">
          <w:rPr>
            <w:noProof/>
            <w:webHidden/>
          </w:rPr>
          <w:tab/>
        </w:r>
        <w:r w:rsidR="009812F2">
          <w:rPr>
            <w:noProof/>
            <w:webHidden/>
          </w:rPr>
          <w:fldChar w:fldCharType="begin"/>
        </w:r>
        <w:r w:rsidR="009812F2">
          <w:rPr>
            <w:noProof/>
            <w:webHidden/>
          </w:rPr>
          <w:instrText xml:space="preserve"> PAGEREF _Toc492059223 \h </w:instrText>
        </w:r>
        <w:r w:rsidR="009812F2">
          <w:rPr>
            <w:noProof/>
            <w:webHidden/>
          </w:rPr>
        </w:r>
        <w:r w:rsidR="009812F2">
          <w:rPr>
            <w:noProof/>
            <w:webHidden/>
          </w:rPr>
          <w:fldChar w:fldCharType="separate"/>
        </w:r>
        <w:r w:rsidR="009812F2">
          <w:rPr>
            <w:noProof/>
            <w:webHidden/>
          </w:rPr>
          <w:t>10</w:t>
        </w:r>
        <w:r w:rsidR="009812F2">
          <w:rPr>
            <w:noProof/>
            <w:webHidden/>
          </w:rPr>
          <w:fldChar w:fldCharType="end"/>
        </w:r>
      </w:hyperlink>
    </w:p>
    <w:p w:rsidR="009812F2" w:rsidRDefault="0095795C">
      <w:pPr>
        <w:pStyle w:val="TOC2"/>
        <w:rPr>
          <w:noProof/>
          <w:sz w:val="22"/>
          <w:lang w:val="en-IE" w:eastAsia="en-IE"/>
        </w:rPr>
      </w:pPr>
      <w:hyperlink w:anchor="_Toc492059224" w:history="1">
        <w:r w:rsidR="009812F2" w:rsidRPr="00C47F9A">
          <w:rPr>
            <w:rStyle w:val="Hyperlink"/>
            <w:rFonts w:cstheme="minorHAnsi"/>
            <w:noProof/>
          </w:rPr>
          <w:t>10.2</w:t>
        </w:r>
        <w:r w:rsidR="009812F2">
          <w:rPr>
            <w:noProof/>
            <w:sz w:val="22"/>
            <w:lang w:val="en-IE" w:eastAsia="en-IE"/>
          </w:rPr>
          <w:tab/>
        </w:r>
        <w:r w:rsidR="009812F2" w:rsidRPr="00C47F9A">
          <w:rPr>
            <w:rStyle w:val="Hyperlink"/>
            <w:rFonts w:cstheme="minorHAnsi"/>
            <w:noProof/>
          </w:rPr>
          <w:t>TDMA receiver</w:t>
        </w:r>
        <w:r w:rsidR="009812F2">
          <w:rPr>
            <w:noProof/>
            <w:webHidden/>
          </w:rPr>
          <w:tab/>
        </w:r>
        <w:r w:rsidR="009812F2">
          <w:rPr>
            <w:noProof/>
            <w:webHidden/>
          </w:rPr>
          <w:fldChar w:fldCharType="begin"/>
        </w:r>
        <w:r w:rsidR="009812F2">
          <w:rPr>
            <w:noProof/>
            <w:webHidden/>
          </w:rPr>
          <w:instrText xml:space="preserve"> PAGEREF _Toc492059224 \h </w:instrText>
        </w:r>
        <w:r w:rsidR="009812F2">
          <w:rPr>
            <w:noProof/>
            <w:webHidden/>
          </w:rPr>
        </w:r>
        <w:r w:rsidR="009812F2">
          <w:rPr>
            <w:noProof/>
            <w:webHidden/>
          </w:rPr>
          <w:fldChar w:fldCharType="separate"/>
        </w:r>
        <w:r w:rsidR="009812F2">
          <w:rPr>
            <w:noProof/>
            <w:webHidden/>
          </w:rPr>
          <w:t>11</w:t>
        </w:r>
        <w:r w:rsidR="009812F2">
          <w:rPr>
            <w:noProof/>
            <w:webHidden/>
          </w:rPr>
          <w:fldChar w:fldCharType="end"/>
        </w:r>
      </w:hyperlink>
    </w:p>
    <w:p w:rsidR="009812F2" w:rsidRDefault="0095795C">
      <w:pPr>
        <w:pStyle w:val="TOC3"/>
        <w:tabs>
          <w:tab w:val="left" w:pos="960"/>
          <w:tab w:val="right" w:leader="dot" w:pos="10456"/>
        </w:tabs>
        <w:rPr>
          <w:noProof/>
          <w:sz w:val="22"/>
          <w:lang w:val="en-IE" w:eastAsia="en-IE"/>
        </w:rPr>
      </w:pPr>
      <w:hyperlink w:anchor="_Toc492059225" w:history="1">
        <w:r w:rsidR="009812F2" w:rsidRPr="00C47F9A">
          <w:rPr>
            <w:rStyle w:val="Hyperlink"/>
            <w:rFonts w:cstheme="minorHAnsi"/>
            <w:noProof/>
          </w:rPr>
          <w:t>10.2.1</w:t>
        </w:r>
        <w:r w:rsidR="009812F2">
          <w:rPr>
            <w:noProof/>
            <w:sz w:val="22"/>
            <w:lang w:val="en-IE" w:eastAsia="en-IE"/>
          </w:rPr>
          <w:tab/>
        </w:r>
        <w:r w:rsidR="009812F2" w:rsidRPr="00C47F9A">
          <w:rPr>
            <w:rStyle w:val="Hyperlink"/>
            <w:rFonts w:cstheme="minorHAnsi"/>
            <w:noProof/>
          </w:rPr>
          <w:t>Sensitivity</w:t>
        </w:r>
        <w:r w:rsidR="009812F2">
          <w:rPr>
            <w:noProof/>
            <w:webHidden/>
          </w:rPr>
          <w:tab/>
        </w:r>
        <w:r w:rsidR="009812F2">
          <w:rPr>
            <w:noProof/>
            <w:webHidden/>
          </w:rPr>
          <w:fldChar w:fldCharType="begin"/>
        </w:r>
        <w:r w:rsidR="009812F2">
          <w:rPr>
            <w:noProof/>
            <w:webHidden/>
          </w:rPr>
          <w:instrText xml:space="preserve"> PAGEREF _Toc492059225 \h </w:instrText>
        </w:r>
        <w:r w:rsidR="009812F2">
          <w:rPr>
            <w:noProof/>
            <w:webHidden/>
          </w:rPr>
        </w:r>
        <w:r w:rsidR="009812F2">
          <w:rPr>
            <w:noProof/>
            <w:webHidden/>
          </w:rPr>
          <w:fldChar w:fldCharType="separate"/>
        </w:r>
        <w:r w:rsidR="009812F2">
          <w:rPr>
            <w:noProof/>
            <w:webHidden/>
          </w:rPr>
          <w:t>11</w:t>
        </w:r>
        <w:r w:rsidR="009812F2">
          <w:rPr>
            <w:noProof/>
            <w:webHidden/>
          </w:rPr>
          <w:fldChar w:fldCharType="end"/>
        </w:r>
      </w:hyperlink>
    </w:p>
    <w:p w:rsidR="009812F2" w:rsidRDefault="0095795C">
      <w:pPr>
        <w:pStyle w:val="TOC3"/>
        <w:tabs>
          <w:tab w:val="left" w:pos="960"/>
          <w:tab w:val="right" w:leader="dot" w:pos="10456"/>
        </w:tabs>
        <w:rPr>
          <w:noProof/>
          <w:sz w:val="22"/>
          <w:lang w:val="en-IE" w:eastAsia="en-IE"/>
        </w:rPr>
      </w:pPr>
      <w:hyperlink w:anchor="_Toc492059226" w:history="1">
        <w:r w:rsidR="009812F2" w:rsidRPr="00C47F9A">
          <w:rPr>
            <w:rStyle w:val="Hyperlink"/>
            <w:rFonts w:cstheme="minorHAnsi"/>
            <w:noProof/>
          </w:rPr>
          <w:t>10.2.2</w:t>
        </w:r>
        <w:r w:rsidR="009812F2">
          <w:rPr>
            <w:noProof/>
            <w:sz w:val="22"/>
            <w:lang w:val="en-IE" w:eastAsia="en-IE"/>
          </w:rPr>
          <w:tab/>
        </w:r>
        <w:r w:rsidR="009812F2" w:rsidRPr="00C47F9A">
          <w:rPr>
            <w:rStyle w:val="Hyperlink"/>
            <w:rFonts w:cstheme="minorHAnsi"/>
            <w:noProof/>
          </w:rPr>
          <w:t>Error behaviour at high input levels</w:t>
        </w:r>
        <w:r w:rsidR="009812F2">
          <w:rPr>
            <w:noProof/>
            <w:webHidden/>
          </w:rPr>
          <w:tab/>
        </w:r>
        <w:r w:rsidR="009812F2">
          <w:rPr>
            <w:noProof/>
            <w:webHidden/>
          </w:rPr>
          <w:fldChar w:fldCharType="begin"/>
        </w:r>
        <w:r w:rsidR="009812F2">
          <w:rPr>
            <w:noProof/>
            <w:webHidden/>
          </w:rPr>
          <w:instrText xml:space="preserve"> PAGEREF _Toc492059226 \h </w:instrText>
        </w:r>
        <w:r w:rsidR="009812F2">
          <w:rPr>
            <w:noProof/>
            <w:webHidden/>
          </w:rPr>
        </w:r>
        <w:r w:rsidR="009812F2">
          <w:rPr>
            <w:noProof/>
            <w:webHidden/>
          </w:rPr>
          <w:fldChar w:fldCharType="separate"/>
        </w:r>
        <w:r w:rsidR="009812F2">
          <w:rPr>
            <w:noProof/>
            <w:webHidden/>
          </w:rPr>
          <w:t>12</w:t>
        </w:r>
        <w:r w:rsidR="009812F2">
          <w:rPr>
            <w:noProof/>
            <w:webHidden/>
          </w:rPr>
          <w:fldChar w:fldCharType="end"/>
        </w:r>
      </w:hyperlink>
    </w:p>
    <w:p w:rsidR="009812F2" w:rsidRDefault="0095795C">
      <w:pPr>
        <w:pStyle w:val="TOC3"/>
        <w:tabs>
          <w:tab w:val="left" w:pos="960"/>
          <w:tab w:val="right" w:leader="dot" w:pos="10456"/>
        </w:tabs>
        <w:rPr>
          <w:noProof/>
          <w:sz w:val="22"/>
          <w:lang w:val="en-IE" w:eastAsia="en-IE"/>
        </w:rPr>
      </w:pPr>
      <w:hyperlink w:anchor="_Toc492059227" w:history="1">
        <w:r w:rsidR="009812F2" w:rsidRPr="00C47F9A">
          <w:rPr>
            <w:rStyle w:val="Hyperlink"/>
            <w:rFonts w:cstheme="minorHAnsi"/>
            <w:noProof/>
          </w:rPr>
          <w:t>10.2.3</w:t>
        </w:r>
        <w:r w:rsidR="009812F2">
          <w:rPr>
            <w:noProof/>
            <w:sz w:val="22"/>
            <w:lang w:val="en-IE" w:eastAsia="en-IE"/>
          </w:rPr>
          <w:tab/>
        </w:r>
        <w:r w:rsidR="009812F2" w:rsidRPr="00C47F9A">
          <w:rPr>
            <w:rStyle w:val="Hyperlink"/>
            <w:rFonts w:cstheme="minorHAnsi"/>
            <w:noProof/>
          </w:rPr>
          <w:t>Co-channel rejection</w:t>
        </w:r>
        <w:r w:rsidR="009812F2">
          <w:rPr>
            <w:noProof/>
            <w:webHidden/>
          </w:rPr>
          <w:tab/>
        </w:r>
        <w:r w:rsidR="009812F2">
          <w:rPr>
            <w:noProof/>
            <w:webHidden/>
          </w:rPr>
          <w:fldChar w:fldCharType="begin"/>
        </w:r>
        <w:r w:rsidR="009812F2">
          <w:rPr>
            <w:noProof/>
            <w:webHidden/>
          </w:rPr>
          <w:instrText xml:space="preserve"> PAGEREF _Toc492059227 \h </w:instrText>
        </w:r>
        <w:r w:rsidR="009812F2">
          <w:rPr>
            <w:noProof/>
            <w:webHidden/>
          </w:rPr>
        </w:r>
        <w:r w:rsidR="009812F2">
          <w:rPr>
            <w:noProof/>
            <w:webHidden/>
          </w:rPr>
          <w:fldChar w:fldCharType="separate"/>
        </w:r>
        <w:r w:rsidR="009812F2">
          <w:rPr>
            <w:noProof/>
            <w:webHidden/>
          </w:rPr>
          <w:t>12</w:t>
        </w:r>
        <w:r w:rsidR="009812F2">
          <w:rPr>
            <w:noProof/>
            <w:webHidden/>
          </w:rPr>
          <w:fldChar w:fldCharType="end"/>
        </w:r>
      </w:hyperlink>
    </w:p>
    <w:p w:rsidR="009812F2" w:rsidRDefault="0095795C">
      <w:pPr>
        <w:pStyle w:val="TOC3"/>
        <w:tabs>
          <w:tab w:val="left" w:pos="960"/>
          <w:tab w:val="right" w:leader="dot" w:pos="10456"/>
        </w:tabs>
        <w:rPr>
          <w:noProof/>
          <w:sz w:val="22"/>
          <w:lang w:val="en-IE" w:eastAsia="en-IE"/>
        </w:rPr>
      </w:pPr>
      <w:hyperlink w:anchor="_Toc492059228" w:history="1">
        <w:r w:rsidR="009812F2" w:rsidRPr="00C47F9A">
          <w:rPr>
            <w:rStyle w:val="Hyperlink"/>
            <w:rFonts w:cstheme="minorHAnsi"/>
            <w:noProof/>
          </w:rPr>
          <w:t>10.2.4</w:t>
        </w:r>
        <w:r w:rsidR="009812F2">
          <w:rPr>
            <w:noProof/>
            <w:sz w:val="22"/>
            <w:lang w:val="en-IE" w:eastAsia="en-IE"/>
          </w:rPr>
          <w:tab/>
        </w:r>
        <w:r w:rsidR="009812F2" w:rsidRPr="00C47F9A">
          <w:rPr>
            <w:rStyle w:val="Hyperlink"/>
            <w:rFonts w:cstheme="minorHAnsi"/>
            <w:noProof/>
          </w:rPr>
          <w:t>Adjacent channel selectivity</w:t>
        </w:r>
        <w:r w:rsidR="009812F2">
          <w:rPr>
            <w:noProof/>
            <w:webHidden/>
          </w:rPr>
          <w:tab/>
        </w:r>
        <w:r w:rsidR="009812F2">
          <w:rPr>
            <w:noProof/>
            <w:webHidden/>
          </w:rPr>
          <w:fldChar w:fldCharType="begin"/>
        </w:r>
        <w:r w:rsidR="009812F2">
          <w:rPr>
            <w:noProof/>
            <w:webHidden/>
          </w:rPr>
          <w:instrText xml:space="preserve"> PAGEREF _Toc492059228 \h </w:instrText>
        </w:r>
        <w:r w:rsidR="009812F2">
          <w:rPr>
            <w:noProof/>
            <w:webHidden/>
          </w:rPr>
        </w:r>
        <w:r w:rsidR="009812F2">
          <w:rPr>
            <w:noProof/>
            <w:webHidden/>
          </w:rPr>
          <w:fldChar w:fldCharType="separate"/>
        </w:r>
        <w:r w:rsidR="009812F2">
          <w:rPr>
            <w:noProof/>
            <w:webHidden/>
          </w:rPr>
          <w:t>12</w:t>
        </w:r>
        <w:r w:rsidR="009812F2">
          <w:rPr>
            <w:noProof/>
            <w:webHidden/>
          </w:rPr>
          <w:fldChar w:fldCharType="end"/>
        </w:r>
      </w:hyperlink>
    </w:p>
    <w:p w:rsidR="009812F2" w:rsidRDefault="0095795C">
      <w:pPr>
        <w:pStyle w:val="TOC3"/>
        <w:tabs>
          <w:tab w:val="left" w:pos="960"/>
          <w:tab w:val="right" w:leader="dot" w:pos="10456"/>
        </w:tabs>
        <w:rPr>
          <w:noProof/>
          <w:sz w:val="22"/>
          <w:lang w:val="en-IE" w:eastAsia="en-IE"/>
        </w:rPr>
      </w:pPr>
      <w:hyperlink w:anchor="_Toc492059229" w:history="1">
        <w:r w:rsidR="009812F2" w:rsidRPr="00C47F9A">
          <w:rPr>
            <w:rStyle w:val="Hyperlink"/>
            <w:rFonts w:cstheme="minorHAnsi"/>
            <w:noProof/>
          </w:rPr>
          <w:t>10.2.5</w:t>
        </w:r>
        <w:r w:rsidR="009812F2">
          <w:rPr>
            <w:noProof/>
            <w:sz w:val="22"/>
            <w:lang w:val="en-IE" w:eastAsia="en-IE"/>
          </w:rPr>
          <w:tab/>
        </w:r>
        <w:r w:rsidR="009812F2" w:rsidRPr="00C47F9A">
          <w:rPr>
            <w:rStyle w:val="Hyperlink"/>
            <w:rFonts w:cstheme="minorHAnsi"/>
            <w:noProof/>
          </w:rPr>
          <w:t>Forward Error Correction</w:t>
        </w:r>
        <w:r w:rsidR="009812F2">
          <w:rPr>
            <w:noProof/>
            <w:webHidden/>
          </w:rPr>
          <w:tab/>
        </w:r>
        <w:r w:rsidR="009812F2">
          <w:rPr>
            <w:noProof/>
            <w:webHidden/>
          </w:rPr>
          <w:fldChar w:fldCharType="begin"/>
        </w:r>
        <w:r w:rsidR="009812F2">
          <w:rPr>
            <w:noProof/>
            <w:webHidden/>
          </w:rPr>
          <w:instrText xml:space="preserve"> PAGEREF _Toc492059229 \h </w:instrText>
        </w:r>
        <w:r w:rsidR="009812F2">
          <w:rPr>
            <w:noProof/>
            <w:webHidden/>
          </w:rPr>
        </w:r>
        <w:r w:rsidR="009812F2">
          <w:rPr>
            <w:noProof/>
            <w:webHidden/>
          </w:rPr>
          <w:fldChar w:fldCharType="separate"/>
        </w:r>
        <w:r w:rsidR="009812F2">
          <w:rPr>
            <w:noProof/>
            <w:webHidden/>
          </w:rPr>
          <w:t>12</w:t>
        </w:r>
        <w:r w:rsidR="009812F2">
          <w:rPr>
            <w:noProof/>
            <w:webHidden/>
          </w:rPr>
          <w:fldChar w:fldCharType="end"/>
        </w:r>
      </w:hyperlink>
    </w:p>
    <w:p w:rsidR="009812F2" w:rsidRDefault="0095795C">
      <w:pPr>
        <w:pStyle w:val="TOC2"/>
        <w:rPr>
          <w:noProof/>
          <w:sz w:val="22"/>
          <w:lang w:val="en-IE" w:eastAsia="en-IE"/>
        </w:rPr>
      </w:pPr>
      <w:hyperlink w:anchor="_Toc492059230" w:history="1">
        <w:r w:rsidR="009812F2" w:rsidRPr="00C47F9A">
          <w:rPr>
            <w:rStyle w:val="Hyperlink"/>
            <w:rFonts w:cstheme="minorHAnsi"/>
            <w:noProof/>
          </w:rPr>
          <w:t>10.3</w:t>
        </w:r>
        <w:r w:rsidR="009812F2">
          <w:rPr>
            <w:noProof/>
            <w:sz w:val="22"/>
            <w:lang w:val="en-IE" w:eastAsia="en-IE"/>
          </w:rPr>
          <w:tab/>
        </w:r>
        <w:r w:rsidR="009812F2" w:rsidRPr="00C47F9A">
          <w:rPr>
            <w:rStyle w:val="Hyperlink"/>
            <w:rFonts w:cstheme="minorHAnsi"/>
            <w:noProof/>
          </w:rPr>
          <w:t>Conducted spurious emissions</w:t>
        </w:r>
        <w:r w:rsidR="009812F2">
          <w:rPr>
            <w:noProof/>
            <w:webHidden/>
          </w:rPr>
          <w:tab/>
        </w:r>
        <w:r w:rsidR="009812F2">
          <w:rPr>
            <w:noProof/>
            <w:webHidden/>
          </w:rPr>
          <w:fldChar w:fldCharType="begin"/>
        </w:r>
        <w:r w:rsidR="009812F2">
          <w:rPr>
            <w:noProof/>
            <w:webHidden/>
          </w:rPr>
          <w:instrText xml:space="preserve"> PAGEREF _Toc492059230 \h </w:instrText>
        </w:r>
        <w:r w:rsidR="009812F2">
          <w:rPr>
            <w:noProof/>
            <w:webHidden/>
          </w:rPr>
        </w:r>
        <w:r w:rsidR="009812F2">
          <w:rPr>
            <w:noProof/>
            <w:webHidden/>
          </w:rPr>
          <w:fldChar w:fldCharType="separate"/>
        </w:r>
        <w:r w:rsidR="009812F2">
          <w:rPr>
            <w:noProof/>
            <w:webHidden/>
          </w:rPr>
          <w:t>13</w:t>
        </w:r>
        <w:r w:rsidR="009812F2">
          <w:rPr>
            <w:noProof/>
            <w:webHidden/>
          </w:rPr>
          <w:fldChar w:fldCharType="end"/>
        </w:r>
      </w:hyperlink>
    </w:p>
    <w:p w:rsidR="009812F2" w:rsidRDefault="0095795C">
      <w:pPr>
        <w:pStyle w:val="TOC1"/>
        <w:tabs>
          <w:tab w:val="left" w:pos="720"/>
          <w:tab w:val="right" w:leader="dot" w:pos="10456"/>
        </w:tabs>
        <w:rPr>
          <w:noProof/>
          <w:sz w:val="22"/>
          <w:szCs w:val="22"/>
          <w:lang w:val="en-IE" w:eastAsia="en-IE"/>
        </w:rPr>
      </w:pPr>
      <w:hyperlink w:anchor="_Toc492059231" w:history="1">
        <w:r w:rsidR="009812F2" w:rsidRPr="00C47F9A">
          <w:rPr>
            <w:rStyle w:val="Hyperlink"/>
            <w:rFonts w:cstheme="minorHAnsi"/>
            <w:noProof/>
          </w:rPr>
          <w:t>11</w:t>
        </w:r>
        <w:r w:rsidR="009812F2">
          <w:rPr>
            <w:noProof/>
            <w:sz w:val="22"/>
            <w:szCs w:val="22"/>
            <w:lang w:val="en-IE" w:eastAsia="en-IE"/>
          </w:rPr>
          <w:tab/>
        </w:r>
        <w:r w:rsidR="009812F2" w:rsidRPr="00C47F9A">
          <w:rPr>
            <w:rStyle w:val="Hyperlink"/>
            <w:rFonts w:cstheme="minorHAnsi"/>
            <w:noProof/>
          </w:rPr>
          <w:t>Specific tests of link layer</w:t>
        </w:r>
        <w:r w:rsidR="009812F2">
          <w:rPr>
            <w:noProof/>
            <w:webHidden/>
          </w:rPr>
          <w:tab/>
        </w:r>
        <w:r w:rsidR="009812F2">
          <w:rPr>
            <w:noProof/>
            <w:webHidden/>
          </w:rPr>
          <w:fldChar w:fldCharType="begin"/>
        </w:r>
        <w:r w:rsidR="009812F2">
          <w:rPr>
            <w:noProof/>
            <w:webHidden/>
          </w:rPr>
          <w:instrText xml:space="preserve"> PAGEREF _Toc492059231 \h </w:instrText>
        </w:r>
        <w:r w:rsidR="009812F2">
          <w:rPr>
            <w:noProof/>
            <w:webHidden/>
          </w:rPr>
        </w:r>
        <w:r w:rsidR="009812F2">
          <w:rPr>
            <w:noProof/>
            <w:webHidden/>
          </w:rPr>
          <w:fldChar w:fldCharType="separate"/>
        </w:r>
        <w:r w:rsidR="009812F2">
          <w:rPr>
            <w:noProof/>
            <w:webHidden/>
          </w:rPr>
          <w:t>13</w:t>
        </w:r>
        <w:r w:rsidR="009812F2">
          <w:rPr>
            <w:noProof/>
            <w:webHidden/>
          </w:rPr>
          <w:fldChar w:fldCharType="end"/>
        </w:r>
      </w:hyperlink>
    </w:p>
    <w:p w:rsidR="009812F2" w:rsidRDefault="0095795C">
      <w:pPr>
        <w:pStyle w:val="TOC2"/>
        <w:rPr>
          <w:noProof/>
          <w:sz w:val="22"/>
          <w:lang w:val="en-IE" w:eastAsia="en-IE"/>
        </w:rPr>
      </w:pPr>
      <w:hyperlink w:anchor="_Toc492059232" w:history="1">
        <w:r w:rsidR="009812F2" w:rsidRPr="00C47F9A">
          <w:rPr>
            <w:rStyle w:val="Hyperlink"/>
            <w:rFonts w:cstheme="minorHAnsi"/>
            <w:noProof/>
          </w:rPr>
          <w:t>11.1</w:t>
        </w:r>
        <w:r w:rsidR="009812F2">
          <w:rPr>
            <w:noProof/>
            <w:sz w:val="22"/>
            <w:lang w:val="en-IE" w:eastAsia="en-IE"/>
          </w:rPr>
          <w:tab/>
        </w:r>
        <w:r w:rsidR="009812F2" w:rsidRPr="00C47F9A">
          <w:rPr>
            <w:rStyle w:val="Hyperlink"/>
            <w:rFonts w:cstheme="minorHAnsi"/>
            <w:noProof/>
          </w:rPr>
          <w:t>Bulletin Board</w:t>
        </w:r>
        <w:r w:rsidR="009812F2">
          <w:rPr>
            <w:noProof/>
            <w:webHidden/>
          </w:rPr>
          <w:tab/>
        </w:r>
        <w:r w:rsidR="009812F2">
          <w:rPr>
            <w:noProof/>
            <w:webHidden/>
          </w:rPr>
          <w:fldChar w:fldCharType="begin"/>
        </w:r>
        <w:r w:rsidR="009812F2">
          <w:rPr>
            <w:noProof/>
            <w:webHidden/>
          </w:rPr>
          <w:instrText xml:space="preserve"> PAGEREF _Toc492059232 \h </w:instrText>
        </w:r>
        <w:r w:rsidR="009812F2">
          <w:rPr>
            <w:noProof/>
            <w:webHidden/>
          </w:rPr>
        </w:r>
        <w:r w:rsidR="009812F2">
          <w:rPr>
            <w:noProof/>
            <w:webHidden/>
          </w:rPr>
          <w:fldChar w:fldCharType="separate"/>
        </w:r>
        <w:r w:rsidR="009812F2">
          <w:rPr>
            <w:noProof/>
            <w:webHidden/>
          </w:rPr>
          <w:t>13</w:t>
        </w:r>
        <w:r w:rsidR="009812F2">
          <w:rPr>
            <w:noProof/>
            <w:webHidden/>
          </w:rPr>
          <w:fldChar w:fldCharType="end"/>
        </w:r>
      </w:hyperlink>
    </w:p>
    <w:p w:rsidR="009812F2" w:rsidRDefault="0095795C">
      <w:pPr>
        <w:pStyle w:val="TOC2"/>
        <w:rPr>
          <w:noProof/>
          <w:sz w:val="22"/>
          <w:lang w:val="en-IE" w:eastAsia="en-IE"/>
        </w:rPr>
      </w:pPr>
      <w:hyperlink w:anchor="_Toc492059233" w:history="1">
        <w:r w:rsidR="009812F2" w:rsidRPr="00C47F9A">
          <w:rPr>
            <w:rStyle w:val="Hyperlink"/>
            <w:rFonts w:cstheme="minorHAnsi"/>
            <w:noProof/>
          </w:rPr>
          <w:t>11.2</w:t>
        </w:r>
        <w:r w:rsidR="009812F2">
          <w:rPr>
            <w:noProof/>
            <w:sz w:val="22"/>
            <w:lang w:val="en-IE" w:eastAsia="en-IE"/>
          </w:rPr>
          <w:tab/>
        </w:r>
        <w:r w:rsidR="009812F2" w:rsidRPr="00C47F9A">
          <w:rPr>
            <w:rStyle w:val="Hyperlink"/>
            <w:rFonts w:cstheme="minorHAnsi"/>
            <w:noProof/>
          </w:rPr>
          <w:t>Link Layer messages</w:t>
        </w:r>
        <w:r w:rsidR="009812F2">
          <w:rPr>
            <w:noProof/>
            <w:webHidden/>
          </w:rPr>
          <w:tab/>
        </w:r>
        <w:r w:rsidR="009812F2">
          <w:rPr>
            <w:noProof/>
            <w:webHidden/>
          </w:rPr>
          <w:fldChar w:fldCharType="begin"/>
        </w:r>
        <w:r w:rsidR="009812F2">
          <w:rPr>
            <w:noProof/>
            <w:webHidden/>
          </w:rPr>
          <w:instrText xml:space="preserve"> PAGEREF _Toc492059233 \h </w:instrText>
        </w:r>
        <w:r w:rsidR="009812F2">
          <w:rPr>
            <w:noProof/>
            <w:webHidden/>
          </w:rPr>
        </w:r>
        <w:r w:rsidR="009812F2">
          <w:rPr>
            <w:noProof/>
            <w:webHidden/>
          </w:rPr>
          <w:fldChar w:fldCharType="separate"/>
        </w:r>
        <w:r w:rsidR="009812F2">
          <w:rPr>
            <w:noProof/>
            <w:webHidden/>
          </w:rPr>
          <w:t>13</w:t>
        </w:r>
        <w:r w:rsidR="009812F2">
          <w:rPr>
            <w:noProof/>
            <w:webHidden/>
          </w:rPr>
          <w:fldChar w:fldCharType="end"/>
        </w:r>
      </w:hyperlink>
    </w:p>
    <w:p w:rsidR="009812F2" w:rsidRDefault="0095795C">
      <w:pPr>
        <w:pStyle w:val="TOC2"/>
        <w:rPr>
          <w:noProof/>
          <w:sz w:val="22"/>
          <w:lang w:val="en-IE" w:eastAsia="en-IE"/>
        </w:rPr>
      </w:pPr>
      <w:hyperlink w:anchor="_Toc492059234" w:history="1">
        <w:r w:rsidR="009812F2" w:rsidRPr="00C47F9A">
          <w:rPr>
            <w:rStyle w:val="Hyperlink"/>
            <w:rFonts w:cstheme="minorHAnsi"/>
            <w:noProof/>
          </w:rPr>
          <w:t>11.3</w:t>
        </w:r>
        <w:r w:rsidR="009812F2">
          <w:rPr>
            <w:noProof/>
            <w:sz w:val="22"/>
            <w:lang w:val="en-IE" w:eastAsia="en-IE"/>
          </w:rPr>
          <w:tab/>
        </w:r>
        <w:r w:rsidR="009812F2" w:rsidRPr="00C47F9A">
          <w:rPr>
            <w:rStyle w:val="Hyperlink"/>
            <w:rFonts w:cstheme="minorHAnsi"/>
            <w:noProof/>
          </w:rPr>
          <w:t>Data encoding (FEC)</w:t>
        </w:r>
        <w:r w:rsidR="009812F2">
          <w:rPr>
            <w:noProof/>
            <w:webHidden/>
          </w:rPr>
          <w:tab/>
        </w:r>
        <w:r w:rsidR="009812F2">
          <w:rPr>
            <w:noProof/>
            <w:webHidden/>
          </w:rPr>
          <w:fldChar w:fldCharType="begin"/>
        </w:r>
        <w:r w:rsidR="009812F2">
          <w:rPr>
            <w:noProof/>
            <w:webHidden/>
          </w:rPr>
          <w:instrText xml:space="preserve"> PAGEREF _Toc492059234 \h </w:instrText>
        </w:r>
        <w:r w:rsidR="009812F2">
          <w:rPr>
            <w:noProof/>
            <w:webHidden/>
          </w:rPr>
        </w:r>
        <w:r w:rsidR="009812F2">
          <w:rPr>
            <w:noProof/>
            <w:webHidden/>
          </w:rPr>
          <w:fldChar w:fldCharType="separate"/>
        </w:r>
        <w:r w:rsidR="009812F2">
          <w:rPr>
            <w:noProof/>
            <w:webHidden/>
          </w:rPr>
          <w:t>13</w:t>
        </w:r>
        <w:r w:rsidR="009812F2">
          <w:rPr>
            <w:noProof/>
            <w:webHidden/>
          </w:rPr>
          <w:fldChar w:fldCharType="end"/>
        </w:r>
      </w:hyperlink>
    </w:p>
    <w:p w:rsidR="009812F2" w:rsidRDefault="0095795C">
      <w:pPr>
        <w:pStyle w:val="TOC2"/>
        <w:rPr>
          <w:noProof/>
          <w:sz w:val="22"/>
          <w:lang w:val="en-IE" w:eastAsia="en-IE"/>
        </w:rPr>
      </w:pPr>
      <w:hyperlink w:anchor="_Toc492059235" w:history="1">
        <w:r w:rsidR="009812F2" w:rsidRPr="00C47F9A">
          <w:rPr>
            <w:rStyle w:val="Hyperlink"/>
            <w:rFonts w:cstheme="minorHAnsi"/>
            <w:noProof/>
          </w:rPr>
          <w:t>11.4</w:t>
        </w:r>
        <w:r w:rsidR="009812F2">
          <w:rPr>
            <w:noProof/>
            <w:sz w:val="22"/>
            <w:lang w:val="en-IE" w:eastAsia="en-IE"/>
          </w:rPr>
          <w:tab/>
        </w:r>
        <w:r w:rsidR="009812F2" w:rsidRPr="00C47F9A">
          <w:rPr>
            <w:rStyle w:val="Hyperlink"/>
            <w:rFonts w:cstheme="minorHAnsi"/>
            <w:noProof/>
          </w:rPr>
          <w:t>Frame check sequence</w:t>
        </w:r>
        <w:r w:rsidR="009812F2">
          <w:rPr>
            <w:noProof/>
            <w:webHidden/>
          </w:rPr>
          <w:tab/>
        </w:r>
        <w:r w:rsidR="009812F2">
          <w:rPr>
            <w:noProof/>
            <w:webHidden/>
          </w:rPr>
          <w:fldChar w:fldCharType="begin"/>
        </w:r>
        <w:r w:rsidR="009812F2">
          <w:rPr>
            <w:noProof/>
            <w:webHidden/>
          </w:rPr>
          <w:instrText xml:space="preserve"> PAGEREF _Toc492059235 \h </w:instrText>
        </w:r>
        <w:r w:rsidR="009812F2">
          <w:rPr>
            <w:noProof/>
            <w:webHidden/>
          </w:rPr>
        </w:r>
        <w:r w:rsidR="009812F2">
          <w:rPr>
            <w:noProof/>
            <w:webHidden/>
          </w:rPr>
          <w:fldChar w:fldCharType="separate"/>
        </w:r>
        <w:r w:rsidR="009812F2">
          <w:rPr>
            <w:noProof/>
            <w:webHidden/>
          </w:rPr>
          <w:t>13</w:t>
        </w:r>
        <w:r w:rsidR="009812F2">
          <w:rPr>
            <w:noProof/>
            <w:webHidden/>
          </w:rPr>
          <w:fldChar w:fldCharType="end"/>
        </w:r>
      </w:hyperlink>
    </w:p>
    <w:p w:rsidR="009812F2" w:rsidRDefault="0095795C">
      <w:pPr>
        <w:pStyle w:val="TOC1"/>
        <w:tabs>
          <w:tab w:val="left" w:pos="720"/>
          <w:tab w:val="right" w:leader="dot" w:pos="10456"/>
        </w:tabs>
        <w:rPr>
          <w:noProof/>
          <w:sz w:val="22"/>
          <w:szCs w:val="22"/>
          <w:lang w:val="en-IE" w:eastAsia="en-IE"/>
        </w:rPr>
      </w:pPr>
      <w:hyperlink w:anchor="_Toc492059236" w:history="1">
        <w:r w:rsidR="009812F2" w:rsidRPr="00C47F9A">
          <w:rPr>
            <w:rStyle w:val="Hyperlink"/>
            <w:rFonts w:cstheme="minorHAnsi"/>
            <w:noProof/>
          </w:rPr>
          <w:t>12</w:t>
        </w:r>
        <w:r w:rsidR="009812F2">
          <w:rPr>
            <w:noProof/>
            <w:sz w:val="22"/>
            <w:szCs w:val="22"/>
            <w:lang w:val="en-IE" w:eastAsia="en-IE"/>
          </w:rPr>
          <w:tab/>
        </w:r>
        <w:r w:rsidR="009812F2" w:rsidRPr="00C47F9A">
          <w:rPr>
            <w:rStyle w:val="Hyperlink"/>
            <w:rFonts w:cstheme="minorHAnsi"/>
            <w:noProof/>
          </w:rPr>
          <w:t>Specific tests of network layer</w:t>
        </w:r>
        <w:r w:rsidR="009812F2">
          <w:rPr>
            <w:noProof/>
            <w:webHidden/>
          </w:rPr>
          <w:tab/>
        </w:r>
        <w:r w:rsidR="009812F2">
          <w:rPr>
            <w:noProof/>
            <w:webHidden/>
          </w:rPr>
          <w:fldChar w:fldCharType="begin"/>
        </w:r>
        <w:r w:rsidR="009812F2">
          <w:rPr>
            <w:noProof/>
            <w:webHidden/>
          </w:rPr>
          <w:instrText xml:space="preserve"> PAGEREF _Toc492059236 \h </w:instrText>
        </w:r>
        <w:r w:rsidR="009812F2">
          <w:rPr>
            <w:noProof/>
            <w:webHidden/>
          </w:rPr>
        </w:r>
        <w:r w:rsidR="009812F2">
          <w:rPr>
            <w:noProof/>
            <w:webHidden/>
          </w:rPr>
          <w:fldChar w:fldCharType="separate"/>
        </w:r>
        <w:r w:rsidR="009812F2">
          <w:rPr>
            <w:noProof/>
            <w:webHidden/>
          </w:rPr>
          <w:t>14</w:t>
        </w:r>
        <w:r w:rsidR="009812F2">
          <w:rPr>
            <w:noProof/>
            <w:webHidden/>
          </w:rPr>
          <w:fldChar w:fldCharType="end"/>
        </w:r>
      </w:hyperlink>
    </w:p>
    <w:p w:rsidR="009812F2" w:rsidRDefault="0095795C">
      <w:pPr>
        <w:pStyle w:val="TOC1"/>
        <w:tabs>
          <w:tab w:val="left" w:pos="720"/>
          <w:tab w:val="right" w:leader="dot" w:pos="10456"/>
        </w:tabs>
        <w:rPr>
          <w:noProof/>
          <w:sz w:val="22"/>
          <w:szCs w:val="22"/>
          <w:lang w:val="en-IE" w:eastAsia="en-IE"/>
        </w:rPr>
      </w:pPr>
      <w:hyperlink w:anchor="_Toc492059237" w:history="1">
        <w:r w:rsidR="009812F2" w:rsidRPr="00C47F9A">
          <w:rPr>
            <w:rStyle w:val="Hyperlink"/>
            <w:rFonts w:cstheme="minorHAnsi"/>
            <w:noProof/>
          </w:rPr>
          <w:t>13</w:t>
        </w:r>
        <w:r w:rsidR="009812F2">
          <w:rPr>
            <w:noProof/>
            <w:sz w:val="22"/>
            <w:szCs w:val="22"/>
            <w:lang w:val="en-IE" w:eastAsia="en-IE"/>
          </w:rPr>
          <w:tab/>
        </w:r>
        <w:r w:rsidR="009812F2" w:rsidRPr="00C47F9A">
          <w:rPr>
            <w:rStyle w:val="Hyperlink"/>
            <w:rFonts w:cstheme="minorHAnsi"/>
            <w:noProof/>
          </w:rPr>
          <w:t>Specific tests of transport layer</w:t>
        </w:r>
        <w:r w:rsidR="009812F2">
          <w:rPr>
            <w:noProof/>
            <w:webHidden/>
          </w:rPr>
          <w:tab/>
        </w:r>
        <w:r w:rsidR="009812F2">
          <w:rPr>
            <w:noProof/>
            <w:webHidden/>
          </w:rPr>
          <w:fldChar w:fldCharType="begin"/>
        </w:r>
        <w:r w:rsidR="009812F2">
          <w:rPr>
            <w:noProof/>
            <w:webHidden/>
          </w:rPr>
          <w:instrText xml:space="preserve"> PAGEREF _Toc492059237 \h </w:instrText>
        </w:r>
        <w:r w:rsidR="009812F2">
          <w:rPr>
            <w:noProof/>
            <w:webHidden/>
          </w:rPr>
        </w:r>
        <w:r w:rsidR="009812F2">
          <w:rPr>
            <w:noProof/>
            <w:webHidden/>
          </w:rPr>
          <w:fldChar w:fldCharType="separate"/>
        </w:r>
        <w:r w:rsidR="009812F2">
          <w:rPr>
            <w:noProof/>
            <w:webHidden/>
          </w:rPr>
          <w:t>14</w:t>
        </w:r>
        <w:r w:rsidR="009812F2">
          <w:rPr>
            <w:noProof/>
            <w:webHidden/>
          </w:rPr>
          <w:fldChar w:fldCharType="end"/>
        </w:r>
      </w:hyperlink>
    </w:p>
    <w:p w:rsidR="009812F2" w:rsidRDefault="0095795C">
      <w:pPr>
        <w:pStyle w:val="TOC1"/>
        <w:tabs>
          <w:tab w:val="left" w:pos="720"/>
          <w:tab w:val="right" w:leader="dot" w:pos="10456"/>
        </w:tabs>
        <w:rPr>
          <w:noProof/>
          <w:sz w:val="22"/>
          <w:szCs w:val="22"/>
          <w:lang w:val="en-IE" w:eastAsia="en-IE"/>
        </w:rPr>
      </w:pPr>
      <w:hyperlink w:anchor="_Toc492059238" w:history="1">
        <w:r w:rsidR="009812F2" w:rsidRPr="00C47F9A">
          <w:rPr>
            <w:rStyle w:val="Hyperlink"/>
            <w:rFonts w:cstheme="minorHAnsi"/>
            <w:noProof/>
          </w:rPr>
          <w:t>14</w:t>
        </w:r>
        <w:r w:rsidR="009812F2">
          <w:rPr>
            <w:noProof/>
            <w:sz w:val="22"/>
            <w:szCs w:val="22"/>
            <w:lang w:val="en-IE" w:eastAsia="en-IE"/>
          </w:rPr>
          <w:tab/>
        </w:r>
        <w:r w:rsidR="009812F2" w:rsidRPr="00C47F9A">
          <w:rPr>
            <w:rStyle w:val="Hyperlink"/>
            <w:rFonts w:cstheme="minorHAnsi"/>
            <w:noProof/>
          </w:rPr>
          <w:t>Specific Presentation Interface tests</w:t>
        </w:r>
        <w:r w:rsidR="009812F2">
          <w:rPr>
            <w:noProof/>
            <w:webHidden/>
          </w:rPr>
          <w:tab/>
        </w:r>
        <w:r w:rsidR="009812F2">
          <w:rPr>
            <w:noProof/>
            <w:webHidden/>
          </w:rPr>
          <w:fldChar w:fldCharType="begin"/>
        </w:r>
        <w:r w:rsidR="009812F2">
          <w:rPr>
            <w:noProof/>
            <w:webHidden/>
          </w:rPr>
          <w:instrText xml:space="preserve"> PAGEREF _Toc492059238 \h </w:instrText>
        </w:r>
        <w:r w:rsidR="009812F2">
          <w:rPr>
            <w:noProof/>
            <w:webHidden/>
          </w:rPr>
        </w:r>
        <w:r w:rsidR="009812F2">
          <w:rPr>
            <w:noProof/>
            <w:webHidden/>
          </w:rPr>
          <w:fldChar w:fldCharType="separate"/>
        </w:r>
        <w:r w:rsidR="009812F2">
          <w:rPr>
            <w:noProof/>
            <w:webHidden/>
          </w:rPr>
          <w:t>14</w:t>
        </w:r>
        <w:r w:rsidR="009812F2">
          <w:rPr>
            <w:noProof/>
            <w:webHidden/>
          </w:rPr>
          <w:fldChar w:fldCharType="end"/>
        </w:r>
      </w:hyperlink>
    </w:p>
    <w:p w:rsidR="009812F2" w:rsidRDefault="0095795C">
      <w:pPr>
        <w:pStyle w:val="TOC1"/>
        <w:tabs>
          <w:tab w:val="left" w:pos="720"/>
          <w:tab w:val="right" w:leader="dot" w:pos="10456"/>
        </w:tabs>
        <w:rPr>
          <w:noProof/>
          <w:sz w:val="22"/>
          <w:szCs w:val="22"/>
          <w:lang w:val="en-IE" w:eastAsia="en-IE"/>
        </w:rPr>
      </w:pPr>
      <w:hyperlink w:anchor="_Toc492059239" w:history="1">
        <w:r w:rsidR="009812F2" w:rsidRPr="00C47F9A">
          <w:rPr>
            <w:rStyle w:val="Hyperlink"/>
            <w:rFonts w:cstheme="minorHAnsi"/>
            <w:noProof/>
          </w:rPr>
          <w:t>15</w:t>
        </w:r>
        <w:r w:rsidR="009812F2">
          <w:rPr>
            <w:noProof/>
            <w:sz w:val="22"/>
            <w:szCs w:val="22"/>
            <w:lang w:val="en-IE" w:eastAsia="en-IE"/>
          </w:rPr>
          <w:tab/>
        </w:r>
        <w:r w:rsidR="009812F2" w:rsidRPr="00C47F9A">
          <w:rPr>
            <w:rStyle w:val="Hyperlink"/>
            <w:rFonts w:cstheme="minorHAnsi"/>
            <w:noProof/>
          </w:rPr>
          <w:t>Long-range functionality tests</w:t>
        </w:r>
        <w:r w:rsidR="009812F2">
          <w:rPr>
            <w:noProof/>
            <w:webHidden/>
          </w:rPr>
          <w:tab/>
        </w:r>
        <w:r w:rsidR="009812F2">
          <w:rPr>
            <w:noProof/>
            <w:webHidden/>
          </w:rPr>
          <w:fldChar w:fldCharType="begin"/>
        </w:r>
        <w:r w:rsidR="009812F2">
          <w:rPr>
            <w:noProof/>
            <w:webHidden/>
          </w:rPr>
          <w:instrText xml:space="preserve"> PAGEREF _Toc492059239 \h </w:instrText>
        </w:r>
        <w:r w:rsidR="009812F2">
          <w:rPr>
            <w:noProof/>
            <w:webHidden/>
          </w:rPr>
        </w:r>
        <w:r w:rsidR="009812F2">
          <w:rPr>
            <w:noProof/>
            <w:webHidden/>
          </w:rPr>
          <w:fldChar w:fldCharType="separate"/>
        </w:r>
        <w:r w:rsidR="009812F2">
          <w:rPr>
            <w:noProof/>
            <w:webHidden/>
          </w:rPr>
          <w:t>15</w:t>
        </w:r>
        <w:r w:rsidR="009812F2">
          <w:rPr>
            <w:noProof/>
            <w:webHidden/>
          </w:rPr>
          <w:fldChar w:fldCharType="end"/>
        </w:r>
      </w:hyperlink>
    </w:p>
    <w:p w:rsidR="005206BA" w:rsidRDefault="007044A5">
      <w:r>
        <w:rPr>
          <w:rFonts w:ascii="Arial" w:hAnsi="Arial" w:cstheme="minorBidi"/>
          <w:sz w:val="20"/>
          <w:szCs w:val="24"/>
          <w:lang w:val="en-ZA"/>
        </w:rPr>
        <w:fldChar w:fldCharType="end"/>
      </w:r>
    </w:p>
    <w:p w:rsidR="00C912A8" w:rsidRDefault="00C912A8">
      <w:pPr>
        <w:rPr>
          <w:rFonts w:asciiTheme="minorHAnsi" w:hAnsiTheme="minorHAnsi" w:cstheme="minorHAnsi"/>
        </w:rPr>
      </w:pPr>
    </w:p>
    <w:p w:rsidR="00C912A8" w:rsidRPr="00C912A8" w:rsidRDefault="00C912A8" w:rsidP="00C912A8">
      <w:pPr>
        <w:jc w:val="center"/>
        <w:rPr>
          <w:rFonts w:asciiTheme="minorHAnsi" w:hAnsiTheme="minorHAnsi" w:cstheme="minorHAnsi"/>
          <w:sz w:val="36"/>
        </w:rPr>
      </w:pPr>
      <w:r w:rsidRPr="00C912A8">
        <w:rPr>
          <w:rFonts w:asciiTheme="minorHAnsi" w:hAnsiTheme="minorHAnsi" w:cstheme="minorHAnsi"/>
          <w:sz w:val="36"/>
        </w:rPr>
        <w:t>Tables</w:t>
      </w:r>
    </w:p>
    <w:p w:rsidR="00C912A8" w:rsidRDefault="00C912A8">
      <w:pPr>
        <w:rPr>
          <w:rFonts w:asciiTheme="minorHAnsi" w:hAnsiTheme="minorHAnsi" w:cstheme="minorHAnsi"/>
        </w:rPr>
      </w:pPr>
    </w:p>
    <w:p w:rsidR="00C912A8" w:rsidRDefault="00C912A8">
      <w:pPr>
        <w:rPr>
          <w:rFonts w:asciiTheme="minorHAnsi" w:hAnsiTheme="minorHAnsi" w:cstheme="minorHAnsi"/>
        </w:rPr>
      </w:pPr>
    </w:p>
    <w:p w:rsidR="009812F2" w:rsidRDefault="00C912A8">
      <w:pPr>
        <w:pStyle w:val="TableofFigures"/>
        <w:tabs>
          <w:tab w:val="right" w:leader="dot" w:pos="10456"/>
        </w:tabs>
        <w:rPr>
          <w:rFonts w:asciiTheme="minorHAnsi" w:hAnsiTheme="minorHAnsi"/>
          <w:noProof/>
          <w:sz w:val="22"/>
          <w:szCs w:val="22"/>
          <w:lang w:val="en-IE" w:eastAsia="en-IE"/>
        </w:rPr>
      </w:pPr>
      <w:r>
        <w:rPr>
          <w:rFonts w:asciiTheme="minorHAnsi" w:hAnsiTheme="minorHAnsi" w:cstheme="minorHAnsi"/>
        </w:rPr>
        <w:fldChar w:fldCharType="begin"/>
      </w:r>
      <w:r>
        <w:rPr>
          <w:rFonts w:asciiTheme="minorHAnsi" w:hAnsiTheme="minorHAnsi" w:cstheme="minorHAnsi"/>
        </w:rPr>
        <w:instrText xml:space="preserve"> TOC \h \z \c "Table" </w:instrText>
      </w:r>
      <w:r>
        <w:rPr>
          <w:rFonts w:asciiTheme="minorHAnsi" w:hAnsiTheme="minorHAnsi" w:cstheme="minorHAnsi"/>
        </w:rPr>
        <w:fldChar w:fldCharType="separate"/>
      </w:r>
      <w:hyperlink w:anchor="_Toc492059240" w:history="1">
        <w:r w:rsidR="009812F2" w:rsidRPr="00145614">
          <w:rPr>
            <w:rStyle w:val="Hyperlink"/>
            <w:noProof/>
          </w:rPr>
          <w:t>Table 1 - Normal and extreme test conditions</w:t>
        </w:r>
        <w:r w:rsidR="009812F2">
          <w:rPr>
            <w:noProof/>
            <w:webHidden/>
          </w:rPr>
          <w:tab/>
        </w:r>
        <w:r w:rsidR="009812F2">
          <w:rPr>
            <w:noProof/>
            <w:webHidden/>
          </w:rPr>
          <w:fldChar w:fldCharType="begin"/>
        </w:r>
        <w:r w:rsidR="009812F2">
          <w:rPr>
            <w:noProof/>
            <w:webHidden/>
          </w:rPr>
          <w:instrText xml:space="preserve"> PAGEREF _Toc492059240 \h </w:instrText>
        </w:r>
        <w:r w:rsidR="009812F2">
          <w:rPr>
            <w:noProof/>
            <w:webHidden/>
          </w:rPr>
        </w:r>
        <w:r w:rsidR="009812F2">
          <w:rPr>
            <w:noProof/>
            <w:webHidden/>
          </w:rPr>
          <w:fldChar w:fldCharType="separate"/>
        </w:r>
        <w:r w:rsidR="009812F2">
          <w:rPr>
            <w:noProof/>
            <w:webHidden/>
          </w:rPr>
          <w:t>4</w:t>
        </w:r>
        <w:r w:rsidR="009812F2">
          <w:rPr>
            <w:noProof/>
            <w:webHidden/>
          </w:rPr>
          <w:fldChar w:fldCharType="end"/>
        </w:r>
      </w:hyperlink>
    </w:p>
    <w:p w:rsidR="009812F2" w:rsidRDefault="0095795C">
      <w:pPr>
        <w:pStyle w:val="TableofFigures"/>
        <w:tabs>
          <w:tab w:val="right" w:leader="dot" w:pos="10456"/>
        </w:tabs>
        <w:rPr>
          <w:rFonts w:asciiTheme="minorHAnsi" w:hAnsiTheme="minorHAnsi"/>
          <w:noProof/>
          <w:sz w:val="22"/>
          <w:szCs w:val="22"/>
          <w:lang w:val="en-IE" w:eastAsia="en-IE"/>
        </w:rPr>
      </w:pPr>
      <w:hyperlink w:anchor="_Toc492059241" w:history="1">
        <w:r w:rsidR="009812F2" w:rsidRPr="00145614">
          <w:rPr>
            <w:rStyle w:val="Hyperlink"/>
            <w:noProof/>
          </w:rPr>
          <w:t>Table 2 - Power supply test schedule</w:t>
        </w:r>
        <w:r w:rsidR="009812F2">
          <w:rPr>
            <w:noProof/>
            <w:webHidden/>
          </w:rPr>
          <w:tab/>
        </w:r>
        <w:r w:rsidR="009812F2">
          <w:rPr>
            <w:noProof/>
            <w:webHidden/>
          </w:rPr>
          <w:fldChar w:fldCharType="begin"/>
        </w:r>
        <w:r w:rsidR="009812F2">
          <w:rPr>
            <w:noProof/>
            <w:webHidden/>
          </w:rPr>
          <w:instrText xml:space="preserve"> PAGEREF _Toc492059241 \h </w:instrText>
        </w:r>
        <w:r w:rsidR="009812F2">
          <w:rPr>
            <w:noProof/>
            <w:webHidden/>
          </w:rPr>
        </w:r>
        <w:r w:rsidR="009812F2">
          <w:rPr>
            <w:noProof/>
            <w:webHidden/>
          </w:rPr>
          <w:fldChar w:fldCharType="separate"/>
        </w:r>
        <w:r w:rsidR="009812F2">
          <w:rPr>
            <w:noProof/>
            <w:webHidden/>
          </w:rPr>
          <w:t>7</w:t>
        </w:r>
        <w:r w:rsidR="009812F2">
          <w:rPr>
            <w:noProof/>
            <w:webHidden/>
          </w:rPr>
          <w:fldChar w:fldCharType="end"/>
        </w:r>
      </w:hyperlink>
    </w:p>
    <w:p w:rsidR="009812F2" w:rsidRDefault="0095795C">
      <w:pPr>
        <w:pStyle w:val="TableofFigures"/>
        <w:tabs>
          <w:tab w:val="right" w:leader="dot" w:pos="10456"/>
        </w:tabs>
        <w:rPr>
          <w:rFonts w:asciiTheme="minorHAnsi" w:hAnsiTheme="minorHAnsi"/>
          <w:noProof/>
          <w:sz w:val="22"/>
          <w:szCs w:val="22"/>
          <w:lang w:val="en-IE" w:eastAsia="en-IE"/>
        </w:rPr>
      </w:pPr>
      <w:hyperlink w:anchor="_Toc492059242" w:history="1">
        <w:r w:rsidR="009812F2" w:rsidRPr="00145614">
          <w:rPr>
            <w:rStyle w:val="Hyperlink"/>
            <w:noProof/>
          </w:rPr>
          <w:t>Table 3 - Environmental test conditions</w:t>
        </w:r>
        <w:r w:rsidR="009812F2">
          <w:rPr>
            <w:noProof/>
            <w:webHidden/>
          </w:rPr>
          <w:tab/>
        </w:r>
        <w:r w:rsidR="009812F2">
          <w:rPr>
            <w:noProof/>
            <w:webHidden/>
          </w:rPr>
          <w:fldChar w:fldCharType="begin"/>
        </w:r>
        <w:r w:rsidR="009812F2">
          <w:rPr>
            <w:noProof/>
            <w:webHidden/>
          </w:rPr>
          <w:instrText xml:space="preserve"> PAGEREF _Toc492059242 \h </w:instrText>
        </w:r>
        <w:r w:rsidR="009812F2">
          <w:rPr>
            <w:noProof/>
            <w:webHidden/>
          </w:rPr>
        </w:r>
        <w:r w:rsidR="009812F2">
          <w:rPr>
            <w:noProof/>
            <w:webHidden/>
          </w:rPr>
          <w:fldChar w:fldCharType="separate"/>
        </w:r>
        <w:r w:rsidR="009812F2">
          <w:rPr>
            <w:noProof/>
            <w:webHidden/>
          </w:rPr>
          <w:t>8</w:t>
        </w:r>
        <w:r w:rsidR="009812F2">
          <w:rPr>
            <w:noProof/>
            <w:webHidden/>
          </w:rPr>
          <w:fldChar w:fldCharType="end"/>
        </w:r>
      </w:hyperlink>
    </w:p>
    <w:p w:rsidR="009812F2" w:rsidRDefault="0095795C">
      <w:pPr>
        <w:pStyle w:val="TableofFigures"/>
        <w:tabs>
          <w:tab w:val="right" w:leader="dot" w:pos="10456"/>
        </w:tabs>
        <w:rPr>
          <w:rFonts w:asciiTheme="minorHAnsi" w:hAnsiTheme="minorHAnsi"/>
          <w:noProof/>
          <w:sz w:val="22"/>
          <w:szCs w:val="22"/>
          <w:lang w:val="en-IE" w:eastAsia="en-IE"/>
        </w:rPr>
      </w:pPr>
      <w:hyperlink w:anchor="_Toc492059243" w:history="1">
        <w:r w:rsidR="009812F2" w:rsidRPr="00145614">
          <w:rPr>
            <w:rStyle w:val="Hyperlink"/>
            <w:noProof/>
          </w:rPr>
          <w:t>Table 4 - Transmitter tests for VDE Reference Design</w:t>
        </w:r>
        <w:r w:rsidR="009812F2">
          <w:rPr>
            <w:noProof/>
            <w:webHidden/>
          </w:rPr>
          <w:tab/>
        </w:r>
        <w:r w:rsidR="009812F2">
          <w:rPr>
            <w:noProof/>
            <w:webHidden/>
          </w:rPr>
          <w:fldChar w:fldCharType="begin"/>
        </w:r>
        <w:r w:rsidR="009812F2">
          <w:rPr>
            <w:noProof/>
            <w:webHidden/>
          </w:rPr>
          <w:instrText xml:space="preserve"> PAGEREF _Toc492059243 \h </w:instrText>
        </w:r>
        <w:r w:rsidR="009812F2">
          <w:rPr>
            <w:noProof/>
            <w:webHidden/>
          </w:rPr>
        </w:r>
        <w:r w:rsidR="009812F2">
          <w:rPr>
            <w:noProof/>
            <w:webHidden/>
          </w:rPr>
          <w:fldChar w:fldCharType="separate"/>
        </w:r>
        <w:r w:rsidR="009812F2">
          <w:rPr>
            <w:noProof/>
            <w:webHidden/>
          </w:rPr>
          <w:t>9</w:t>
        </w:r>
        <w:r w:rsidR="009812F2">
          <w:rPr>
            <w:noProof/>
            <w:webHidden/>
          </w:rPr>
          <w:fldChar w:fldCharType="end"/>
        </w:r>
      </w:hyperlink>
    </w:p>
    <w:p w:rsidR="009812F2" w:rsidRDefault="0095795C">
      <w:pPr>
        <w:pStyle w:val="TableofFigures"/>
        <w:tabs>
          <w:tab w:val="right" w:leader="dot" w:pos="10456"/>
        </w:tabs>
        <w:rPr>
          <w:rFonts w:asciiTheme="minorHAnsi" w:hAnsiTheme="minorHAnsi"/>
          <w:noProof/>
          <w:sz w:val="22"/>
          <w:szCs w:val="22"/>
          <w:lang w:val="en-IE" w:eastAsia="en-IE"/>
        </w:rPr>
      </w:pPr>
      <w:hyperlink w:anchor="_Toc492059244" w:history="1">
        <w:r w:rsidR="009812F2" w:rsidRPr="00145614">
          <w:rPr>
            <w:rStyle w:val="Hyperlink"/>
            <w:noProof/>
          </w:rPr>
          <w:t>Table 5 - Slotted transmission spectrum for VDES</w:t>
        </w:r>
        <w:r w:rsidR="009812F2">
          <w:rPr>
            <w:noProof/>
            <w:webHidden/>
          </w:rPr>
          <w:tab/>
        </w:r>
        <w:r w:rsidR="009812F2">
          <w:rPr>
            <w:noProof/>
            <w:webHidden/>
          </w:rPr>
          <w:fldChar w:fldCharType="begin"/>
        </w:r>
        <w:r w:rsidR="009812F2">
          <w:rPr>
            <w:noProof/>
            <w:webHidden/>
          </w:rPr>
          <w:instrText xml:space="preserve"> PAGEREF _Toc492059244 \h </w:instrText>
        </w:r>
        <w:r w:rsidR="009812F2">
          <w:rPr>
            <w:noProof/>
            <w:webHidden/>
          </w:rPr>
        </w:r>
        <w:r w:rsidR="009812F2">
          <w:rPr>
            <w:noProof/>
            <w:webHidden/>
          </w:rPr>
          <w:fldChar w:fldCharType="separate"/>
        </w:r>
        <w:r w:rsidR="009812F2">
          <w:rPr>
            <w:noProof/>
            <w:webHidden/>
          </w:rPr>
          <w:t>9</w:t>
        </w:r>
        <w:r w:rsidR="009812F2">
          <w:rPr>
            <w:noProof/>
            <w:webHidden/>
          </w:rPr>
          <w:fldChar w:fldCharType="end"/>
        </w:r>
      </w:hyperlink>
    </w:p>
    <w:p w:rsidR="009812F2" w:rsidRDefault="0095795C">
      <w:pPr>
        <w:pStyle w:val="TableofFigures"/>
        <w:tabs>
          <w:tab w:val="right" w:leader="dot" w:pos="10456"/>
        </w:tabs>
        <w:rPr>
          <w:rFonts w:asciiTheme="minorHAnsi" w:hAnsiTheme="minorHAnsi"/>
          <w:noProof/>
          <w:sz w:val="22"/>
          <w:szCs w:val="22"/>
          <w:lang w:val="en-IE" w:eastAsia="en-IE"/>
        </w:rPr>
      </w:pPr>
      <w:hyperlink w:anchor="_Toc492059245" w:history="1">
        <w:r w:rsidR="009812F2" w:rsidRPr="00145614">
          <w:rPr>
            <w:rStyle w:val="Hyperlink"/>
            <w:noProof/>
          </w:rPr>
          <w:t>Table 6 - Required VDE Modulation accuracy results</w:t>
        </w:r>
        <w:r w:rsidR="009812F2">
          <w:rPr>
            <w:noProof/>
            <w:webHidden/>
          </w:rPr>
          <w:tab/>
        </w:r>
        <w:r w:rsidR="009812F2">
          <w:rPr>
            <w:noProof/>
            <w:webHidden/>
          </w:rPr>
          <w:fldChar w:fldCharType="begin"/>
        </w:r>
        <w:r w:rsidR="009812F2">
          <w:rPr>
            <w:noProof/>
            <w:webHidden/>
          </w:rPr>
          <w:instrText xml:space="preserve"> PAGEREF _Toc492059245 \h </w:instrText>
        </w:r>
        <w:r w:rsidR="009812F2">
          <w:rPr>
            <w:noProof/>
            <w:webHidden/>
          </w:rPr>
        </w:r>
        <w:r w:rsidR="009812F2">
          <w:rPr>
            <w:noProof/>
            <w:webHidden/>
          </w:rPr>
          <w:fldChar w:fldCharType="separate"/>
        </w:r>
        <w:r w:rsidR="009812F2">
          <w:rPr>
            <w:noProof/>
            <w:webHidden/>
          </w:rPr>
          <w:t>10</w:t>
        </w:r>
        <w:r w:rsidR="009812F2">
          <w:rPr>
            <w:noProof/>
            <w:webHidden/>
          </w:rPr>
          <w:fldChar w:fldCharType="end"/>
        </w:r>
      </w:hyperlink>
    </w:p>
    <w:p w:rsidR="009812F2" w:rsidRDefault="0095795C">
      <w:pPr>
        <w:pStyle w:val="TableofFigures"/>
        <w:tabs>
          <w:tab w:val="right" w:leader="dot" w:pos="10456"/>
        </w:tabs>
        <w:rPr>
          <w:rFonts w:asciiTheme="minorHAnsi" w:hAnsiTheme="minorHAnsi"/>
          <w:noProof/>
          <w:sz w:val="22"/>
          <w:szCs w:val="22"/>
          <w:lang w:val="en-IE" w:eastAsia="en-IE"/>
        </w:rPr>
      </w:pPr>
      <w:hyperlink w:anchor="_Toc492059246" w:history="1">
        <w:r w:rsidR="009812F2" w:rsidRPr="00145614">
          <w:rPr>
            <w:rStyle w:val="Hyperlink"/>
            <w:noProof/>
          </w:rPr>
          <w:t>Table 7 - Receiver tests for VDE Reference Design</w:t>
        </w:r>
        <w:r w:rsidR="009812F2">
          <w:rPr>
            <w:noProof/>
            <w:webHidden/>
          </w:rPr>
          <w:tab/>
        </w:r>
        <w:r w:rsidR="009812F2">
          <w:rPr>
            <w:noProof/>
            <w:webHidden/>
          </w:rPr>
          <w:fldChar w:fldCharType="begin"/>
        </w:r>
        <w:r w:rsidR="009812F2">
          <w:rPr>
            <w:noProof/>
            <w:webHidden/>
          </w:rPr>
          <w:instrText xml:space="preserve"> PAGEREF _Toc492059246 \h </w:instrText>
        </w:r>
        <w:r w:rsidR="009812F2">
          <w:rPr>
            <w:noProof/>
            <w:webHidden/>
          </w:rPr>
        </w:r>
        <w:r w:rsidR="009812F2">
          <w:rPr>
            <w:noProof/>
            <w:webHidden/>
          </w:rPr>
          <w:fldChar w:fldCharType="separate"/>
        </w:r>
        <w:r w:rsidR="009812F2">
          <w:rPr>
            <w:noProof/>
            <w:webHidden/>
          </w:rPr>
          <w:t>11</w:t>
        </w:r>
        <w:r w:rsidR="009812F2">
          <w:rPr>
            <w:noProof/>
            <w:webHidden/>
          </w:rPr>
          <w:fldChar w:fldCharType="end"/>
        </w:r>
      </w:hyperlink>
    </w:p>
    <w:p w:rsidR="009812F2" w:rsidRDefault="0095795C">
      <w:pPr>
        <w:pStyle w:val="TableofFigures"/>
        <w:tabs>
          <w:tab w:val="right" w:leader="dot" w:pos="10456"/>
        </w:tabs>
        <w:rPr>
          <w:rFonts w:asciiTheme="minorHAnsi" w:hAnsiTheme="minorHAnsi"/>
          <w:noProof/>
          <w:sz w:val="22"/>
          <w:szCs w:val="22"/>
          <w:lang w:val="en-IE" w:eastAsia="en-IE"/>
        </w:rPr>
      </w:pPr>
      <w:hyperlink w:anchor="_Toc492059247" w:history="1">
        <w:r w:rsidR="009812F2" w:rsidRPr="00145614">
          <w:rPr>
            <w:rStyle w:val="Hyperlink"/>
            <w:noProof/>
          </w:rPr>
          <w:t>Table 8 - Parameters used for VDE sensitivity tests</w:t>
        </w:r>
        <w:r w:rsidR="009812F2">
          <w:rPr>
            <w:noProof/>
            <w:webHidden/>
          </w:rPr>
          <w:tab/>
        </w:r>
        <w:r w:rsidR="009812F2">
          <w:rPr>
            <w:noProof/>
            <w:webHidden/>
          </w:rPr>
          <w:fldChar w:fldCharType="begin"/>
        </w:r>
        <w:r w:rsidR="009812F2">
          <w:rPr>
            <w:noProof/>
            <w:webHidden/>
          </w:rPr>
          <w:instrText xml:space="preserve"> PAGEREF _Toc492059247 \h </w:instrText>
        </w:r>
        <w:r w:rsidR="009812F2">
          <w:rPr>
            <w:noProof/>
            <w:webHidden/>
          </w:rPr>
        </w:r>
        <w:r w:rsidR="009812F2">
          <w:rPr>
            <w:noProof/>
            <w:webHidden/>
          </w:rPr>
          <w:fldChar w:fldCharType="separate"/>
        </w:r>
        <w:r w:rsidR="009812F2">
          <w:rPr>
            <w:noProof/>
            <w:webHidden/>
          </w:rPr>
          <w:t>11</w:t>
        </w:r>
        <w:r w:rsidR="009812F2">
          <w:rPr>
            <w:noProof/>
            <w:webHidden/>
          </w:rPr>
          <w:fldChar w:fldCharType="end"/>
        </w:r>
      </w:hyperlink>
    </w:p>
    <w:p w:rsidR="009812F2" w:rsidRDefault="0095795C">
      <w:pPr>
        <w:pStyle w:val="TableofFigures"/>
        <w:tabs>
          <w:tab w:val="right" w:leader="dot" w:pos="10456"/>
        </w:tabs>
        <w:rPr>
          <w:rFonts w:asciiTheme="minorHAnsi" w:hAnsiTheme="minorHAnsi"/>
          <w:noProof/>
          <w:sz w:val="22"/>
          <w:szCs w:val="22"/>
          <w:lang w:val="en-IE" w:eastAsia="en-IE"/>
        </w:rPr>
      </w:pPr>
      <w:hyperlink w:anchor="_Toc492059248" w:history="1">
        <w:r w:rsidR="009812F2" w:rsidRPr="00145614">
          <w:rPr>
            <w:rStyle w:val="Hyperlink"/>
            <w:noProof/>
          </w:rPr>
          <w:t>Table 9 - Parameters used for VDE high input level tests</w:t>
        </w:r>
        <w:r w:rsidR="009812F2">
          <w:rPr>
            <w:noProof/>
            <w:webHidden/>
          </w:rPr>
          <w:tab/>
        </w:r>
        <w:r w:rsidR="009812F2">
          <w:rPr>
            <w:noProof/>
            <w:webHidden/>
          </w:rPr>
          <w:fldChar w:fldCharType="begin"/>
        </w:r>
        <w:r w:rsidR="009812F2">
          <w:rPr>
            <w:noProof/>
            <w:webHidden/>
          </w:rPr>
          <w:instrText xml:space="preserve"> PAGEREF _Toc492059248 \h </w:instrText>
        </w:r>
        <w:r w:rsidR="009812F2">
          <w:rPr>
            <w:noProof/>
            <w:webHidden/>
          </w:rPr>
        </w:r>
        <w:r w:rsidR="009812F2">
          <w:rPr>
            <w:noProof/>
            <w:webHidden/>
          </w:rPr>
          <w:fldChar w:fldCharType="separate"/>
        </w:r>
        <w:r w:rsidR="009812F2">
          <w:rPr>
            <w:noProof/>
            <w:webHidden/>
          </w:rPr>
          <w:t>12</w:t>
        </w:r>
        <w:r w:rsidR="009812F2">
          <w:rPr>
            <w:noProof/>
            <w:webHidden/>
          </w:rPr>
          <w:fldChar w:fldCharType="end"/>
        </w:r>
      </w:hyperlink>
    </w:p>
    <w:p w:rsidR="009812F2" w:rsidRDefault="0095795C">
      <w:pPr>
        <w:pStyle w:val="TableofFigures"/>
        <w:tabs>
          <w:tab w:val="right" w:leader="dot" w:pos="10456"/>
        </w:tabs>
        <w:rPr>
          <w:rFonts w:asciiTheme="minorHAnsi" w:hAnsiTheme="minorHAnsi"/>
          <w:noProof/>
          <w:sz w:val="22"/>
          <w:szCs w:val="22"/>
          <w:lang w:val="en-IE" w:eastAsia="en-IE"/>
        </w:rPr>
      </w:pPr>
      <w:hyperlink w:anchor="_Toc492059249" w:history="1">
        <w:r w:rsidR="009812F2" w:rsidRPr="00145614">
          <w:rPr>
            <w:rStyle w:val="Hyperlink"/>
            <w:noProof/>
          </w:rPr>
          <w:t>Table 10  Additional channel combinations used for co-channel rejection tests</w:t>
        </w:r>
        <w:r w:rsidR="009812F2">
          <w:rPr>
            <w:noProof/>
            <w:webHidden/>
          </w:rPr>
          <w:tab/>
        </w:r>
        <w:r w:rsidR="009812F2">
          <w:rPr>
            <w:noProof/>
            <w:webHidden/>
          </w:rPr>
          <w:fldChar w:fldCharType="begin"/>
        </w:r>
        <w:r w:rsidR="009812F2">
          <w:rPr>
            <w:noProof/>
            <w:webHidden/>
          </w:rPr>
          <w:instrText xml:space="preserve"> PAGEREF _Toc492059249 \h </w:instrText>
        </w:r>
        <w:r w:rsidR="009812F2">
          <w:rPr>
            <w:noProof/>
            <w:webHidden/>
          </w:rPr>
        </w:r>
        <w:r w:rsidR="009812F2">
          <w:rPr>
            <w:noProof/>
            <w:webHidden/>
          </w:rPr>
          <w:fldChar w:fldCharType="separate"/>
        </w:r>
        <w:r w:rsidR="009812F2">
          <w:rPr>
            <w:noProof/>
            <w:webHidden/>
          </w:rPr>
          <w:t>12</w:t>
        </w:r>
        <w:r w:rsidR="009812F2">
          <w:rPr>
            <w:noProof/>
            <w:webHidden/>
          </w:rPr>
          <w:fldChar w:fldCharType="end"/>
        </w:r>
      </w:hyperlink>
    </w:p>
    <w:p w:rsidR="009812F2" w:rsidRDefault="0095795C">
      <w:pPr>
        <w:pStyle w:val="TableofFigures"/>
        <w:tabs>
          <w:tab w:val="right" w:leader="dot" w:pos="10456"/>
        </w:tabs>
        <w:rPr>
          <w:rFonts w:asciiTheme="minorHAnsi" w:hAnsiTheme="minorHAnsi"/>
          <w:noProof/>
          <w:sz w:val="22"/>
          <w:szCs w:val="22"/>
          <w:lang w:val="en-IE" w:eastAsia="en-IE"/>
        </w:rPr>
      </w:pPr>
      <w:hyperlink w:anchor="_Toc492059250" w:history="1">
        <w:r w:rsidR="009812F2" w:rsidRPr="00145614">
          <w:rPr>
            <w:rStyle w:val="Hyperlink"/>
            <w:noProof/>
          </w:rPr>
          <w:t>Table 11 - Adjacent channel selectivity tests</w:t>
        </w:r>
        <w:r w:rsidR="009812F2">
          <w:rPr>
            <w:noProof/>
            <w:webHidden/>
          </w:rPr>
          <w:tab/>
        </w:r>
        <w:r w:rsidR="009812F2">
          <w:rPr>
            <w:noProof/>
            <w:webHidden/>
          </w:rPr>
          <w:fldChar w:fldCharType="begin"/>
        </w:r>
        <w:r w:rsidR="009812F2">
          <w:rPr>
            <w:noProof/>
            <w:webHidden/>
          </w:rPr>
          <w:instrText xml:space="preserve"> PAGEREF _Toc492059250 \h </w:instrText>
        </w:r>
        <w:r w:rsidR="009812F2">
          <w:rPr>
            <w:noProof/>
            <w:webHidden/>
          </w:rPr>
        </w:r>
        <w:r w:rsidR="009812F2">
          <w:rPr>
            <w:noProof/>
            <w:webHidden/>
          </w:rPr>
          <w:fldChar w:fldCharType="separate"/>
        </w:r>
        <w:r w:rsidR="009812F2">
          <w:rPr>
            <w:noProof/>
            <w:webHidden/>
          </w:rPr>
          <w:t>12</w:t>
        </w:r>
        <w:r w:rsidR="009812F2">
          <w:rPr>
            <w:noProof/>
            <w:webHidden/>
          </w:rPr>
          <w:fldChar w:fldCharType="end"/>
        </w:r>
      </w:hyperlink>
    </w:p>
    <w:p w:rsidR="009812F2" w:rsidRDefault="0095795C">
      <w:pPr>
        <w:pStyle w:val="TableofFigures"/>
        <w:tabs>
          <w:tab w:val="right" w:leader="dot" w:pos="10456"/>
        </w:tabs>
        <w:rPr>
          <w:rFonts w:asciiTheme="minorHAnsi" w:hAnsiTheme="minorHAnsi"/>
          <w:noProof/>
          <w:sz w:val="22"/>
          <w:szCs w:val="22"/>
          <w:lang w:val="en-IE" w:eastAsia="en-IE"/>
        </w:rPr>
      </w:pPr>
      <w:hyperlink w:anchor="_Toc492059251" w:history="1">
        <w:r w:rsidR="009812F2" w:rsidRPr="00145614">
          <w:rPr>
            <w:rStyle w:val="Hyperlink"/>
            <w:noProof/>
          </w:rPr>
          <w:t>Table 12 - Link layer tests for VDE</w:t>
        </w:r>
        <w:r w:rsidR="009812F2">
          <w:rPr>
            <w:noProof/>
            <w:webHidden/>
          </w:rPr>
          <w:tab/>
        </w:r>
        <w:r w:rsidR="009812F2">
          <w:rPr>
            <w:noProof/>
            <w:webHidden/>
          </w:rPr>
          <w:fldChar w:fldCharType="begin"/>
        </w:r>
        <w:r w:rsidR="009812F2">
          <w:rPr>
            <w:noProof/>
            <w:webHidden/>
          </w:rPr>
          <w:instrText xml:space="preserve"> PAGEREF _Toc492059251 \h </w:instrText>
        </w:r>
        <w:r w:rsidR="009812F2">
          <w:rPr>
            <w:noProof/>
            <w:webHidden/>
          </w:rPr>
        </w:r>
        <w:r w:rsidR="009812F2">
          <w:rPr>
            <w:noProof/>
            <w:webHidden/>
          </w:rPr>
          <w:fldChar w:fldCharType="separate"/>
        </w:r>
        <w:r w:rsidR="009812F2">
          <w:rPr>
            <w:noProof/>
            <w:webHidden/>
          </w:rPr>
          <w:t>13</w:t>
        </w:r>
        <w:r w:rsidR="009812F2">
          <w:rPr>
            <w:noProof/>
            <w:webHidden/>
          </w:rPr>
          <w:fldChar w:fldCharType="end"/>
        </w:r>
      </w:hyperlink>
    </w:p>
    <w:p w:rsidR="009812F2" w:rsidRDefault="0095795C">
      <w:pPr>
        <w:pStyle w:val="TableofFigures"/>
        <w:tabs>
          <w:tab w:val="right" w:leader="dot" w:pos="10456"/>
        </w:tabs>
        <w:rPr>
          <w:rFonts w:asciiTheme="minorHAnsi" w:hAnsiTheme="minorHAnsi"/>
          <w:noProof/>
          <w:sz w:val="22"/>
          <w:szCs w:val="22"/>
          <w:lang w:val="en-IE" w:eastAsia="en-IE"/>
        </w:rPr>
      </w:pPr>
      <w:hyperlink w:anchor="_Toc492059252" w:history="1">
        <w:r w:rsidR="009812F2" w:rsidRPr="00145614">
          <w:rPr>
            <w:rStyle w:val="Hyperlink"/>
            <w:noProof/>
          </w:rPr>
          <w:t>Table 13 Terrestrial link layer messages</w:t>
        </w:r>
        <w:r w:rsidR="009812F2">
          <w:rPr>
            <w:noProof/>
            <w:webHidden/>
          </w:rPr>
          <w:tab/>
        </w:r>
        <w:r w:rsidR="009812F2">
          <w:rPr>
            <w:noProof/>
            <w:webHidden/>
          </w:rPr>
          <w:fldChar w:fldCharType="begin"/>
        </w:r>
        <w:r w:rsidR="009812F2">
          <w:rPr>
            <w:noProof/>
            <w:webHidden/>
          </w:rPr>
          <w:instrText xml:space="preserve"> PAGEREF _Toc492059252 \h </w:instrText>
        </w:r>
        <w:r w:rsidR="009812F2">
          <w:rPr>
            <w:noProof/>
            <w:webHidden/>
          </w:rPr>
        </w:r>
        <w:r w:rsidR="009812F2">
          <w:rPr>
            <w:noProof/>
            <w:webHidden/>
          </w:rPr>
          <w:fldChar w:fldCharType="separate"/>
        </w:r>
        <w:r w:rsidR="009812F2">
          <w:rPr>
            <w:noProof/>
            <w:webHidden/>
          </w:rPr>
          <w:t>13</w:t>
        </w:r>
        <w:r w:rsidR="009812F2">
          <w:rPr>
            <w:noProof/>
            <w:webHidden/>
          </w:rPr>
          <w:fldChar w:fldCharType="end"/>
        </w:r>
      </w:hyperlink>
    </w:p>
    <w:p w:rsidR="009812F2" w:rsidRDefault="0095795C">
      <w:pPr>
        <w:pStyle w:val="TableofFigures"/>
        <w:tabs>
          <w:tab w:val="right" w:leader="dot" w:pos="10456"/>
        </w:tabs>
        <w:rPr>
          <w:rFonts w:asciiTheme="minorHAnsi" w:hAnsiTheme="minorHAnsi"/>
          <w:noProof/>
          <w:sz w:val="22"/>
          <w:szCs w:val="22"/>
          <w:lang w:val="en-IE" w:eastAsia="en-IE"/>
        </w:rPr>
      </w:pPr>
      <w:hyperlink w:anchor="_Toc492059253" w:history="1">
        <w:r w:rsidR="009812F2" w:rsidRPr="00145614">
          <w:rPr>
            <w:rStyle w:val="Hyperlink"/>
            <w:noProof/>
          </w:rPr>
          <w:t>Table 14 - Network layer tests</w:t>
        </w:r>
        <w:r w:rsidR="009812F2">
          <w:rPr>
            <w:noProof/>
            <w:webHidden/>
          </w:rPr>
          <w:tab/>
        </w:r>
        <w:r w:rsidR="009812F2">
          <w:rPr>
            <w:noProof/>
            <w:webHidden/>
          </w:rPr>
          <w:fldChar w:fldCharType="begin"/>
        </w:r>
        <w:r w:rsidR="009812F2">
          <w:rPr>
            <w:noProof/>
            <w:webHidden/>
          </w:rPr>
          <w:instrText xml:space="preserve"> PAGEREF _Toc492059253 \h </w:instrText>
        </w:r>
        <w:r w:rsidR="009812F2">
          <w:rPr>
            <w:noProof/>
            <w:webHidden/>
          </w:rPr>
        </w:r>
        <w:r w:rsidR="009812F2">
          <w:rPr>
            <w:noProof/>
            <w:webHidden/>
          </w:rPr>
          <w:fldChar w:fldCharType="separate"/>
        </w:r>
        <w:r w:rsidR="009812F2">
          <w:rPr>
            <w:noProof/>
            <w:webHidden/>
          </w:rPr>
          <w:t>14</w:t>
        </w:r>
        <w:r w:rsidR="009812F2">
          <w:rPr>
            <w:noProof/>
            <w:webHidden/>
          </w:rPr>
          <w:fldChar w:fldCharType="end"/>
        </w:r>
      </w:hyperlink>
    </w:p>
    <w:p w:rsidR="009812F2" w:rsidRDefault="0095795C">
      <w:pPr>
        <w:pStyle w:val="TableofFigures"/>
        <w:tabs>
          <w:tab w:val="right" w:leader="dot" w:pos="10456"/>
        </w:tabs>
        <w:rPr>
          <w:rFonts w:asciiTheme="minorHAnsi" w:hAnsiTheme="minorHAnsi"/>
          <w:noProof/>
          <w:sz w:val="22"/>
          <w:szCs w:val="22"/>
          <w:lang w:val="en-IE" w:eastAsia="en-IE"/>
        </w:rPr>
      </w:pPr>
      <w:hyperlink w:anchor="_Toc492059254" w:history="1">
        <w:r w:rsidR="009812F2" w:rsidRPr="00145614">
          <w:rPr>
            <w:rStyle w:val="Hyperlink"/>
            <w:noProof/>
          </w:rPr>
          <w:t>Table 15 - Transport layer tests</w:t>
        </w:r>
        <w:r w:rsidR="009812F2">
          <w:rPr>
            <w:noProof/>
            <w:webHidden/>
          </w:rPr>
          <w:tab/>
        </w:r>
        <w:r w:rsidR="009812F2">
          <w:rPr>
            <w:noProof/>
            <w:webHidden/>
          </w:rPr>
          <w:fldChar w:fldCharType="begin"/>
        </w:r>
        <w:r w:rsidR="009812F2">
          <w:rPr>
            <w:noProof/>
            <w:webHidden/>
          </w:rPr>
          <w:instrText xml:space="preserve"> PAGEREF _Toc492059254 \h </w:instrText>
        </w:r>
        <w:r w:rsidR="009812F2">
          <w:rPr>
            <w:noProof/>
            <w:webHidden/>
          </w:rPr>
        </w:r>
        <w:r w:rsidR="009812F2">
          <w:rPr>
            <w:noProof/>
            <w:webHidden/>
          </w:rPr>
          <w:fldChar w:fldCharType="separate"/>
        </w:r>
        <w:r w:rsidR="009812F2">
          <w:rPr>
            <w:noProof/>
            <w:webHidden/>
          </w:rPr>
          <w:t>14</w:t>
        </w:r>
        <w:r w:rsidR="009812F2">
          <w:rPr>
            <w:noProof/>
            <w:webHidden/>
          </w:rPr>
          <w:fldChar w:fldCharType="end"/>
        </w:r>
      </w:hyperlink>
    </w:p>
    <w:p w:rsidR="009812F2" w:rsidRDefault="0095795C">
      <w:pPr>
        <w:pStyle w:val="TableofFigures"/>
        <w:tabs>
          <w:tab w:val="right" w:leader="dot" w:pos="10456"/>
        </w:tabs>
        <w:rPr>
          <w:rFonts w:asciiTheme="minorHAnsi" w:hAnsiTheme="minorHAnsi"/>
          <w:noProof/>
          <w:sz w:val="22"/>
          <w:szCs w:val="22"/>
          <w:lang w:val="en-IE" w:eastAsia="en-IE"/>
        </w:rPr>
      </w:pPr>
      <w:hyperlink w:anchor="_Toc492059255" w:history="1">
        <w:r w:rsidR="009812F2" w:rsidRPr="00145614">
          <w:rPr>
            <w:rStyle w:val="Hyperlink"/>
            <w:noProof/>
          </w:rPr>
          <w:t>Table 16 - Transport layer tests for VDE</w:t>
        </w:r>
        <w:r w:rsidR="009812F2">
          <w:rPr>
            <w:noProof/>
            <w:webHidden/>
          </w:rPr>
          <w:tab/>
        </w:r>
        <w:r w:rsidR="009812F2">
          <w:rPr>
            <w:noProof/>
            <w:webHidden/>
          </w:rPr>
          <w:fldChar w:fldCharType="begin"/>
        </w:r>
        <w:r w:rsidR="009812F2">
          <w:rPr>
            <w:noProof/>
            <w:webHidden/>
          </w:rPr>
          <w:instrText xml:space="preserve"> PAGEREF _Toc492059255 \h </w:instrText>
        </w:r>
        <w:r w:rsidR="009812F2">
          <w:rPr>
            <w:noProof/>
            <w:webHidden/>
          </w:rPr>
        </w:r>
        <w:r w:rsidR="009812F2">
          <w:rPr>
            <w:noProof/>
            <w:webHidden/>
          </w:rPr>
          <w:fldChar w:fldCharType="separate"/>
        </w:r>
        <w:r w:rsidR="009812F2">
          <w:rPr>
            <w:noProof/>
            <w:webHidden/>
          </w:rPr>
          <w:t>14</w:t>
        </w:r>
        <w:r w:rsidR="009812F2">
          <w:rPr>
            <w:noProof/>
            <w:webHidden/>
          </w:rPr>
          <w:fldChar w:fldCharType="end"/>
        </w:r>
      </w:hyperlink>
    </w:p>
    <w:p w:rsidR="009812F2" w:rsidRDefault="0095795C">
      <w:pPr>
        <w:pStyle w:val="TableofFigures"/>
        <w:tabs>
          <w:tab w:val="right" w:leader="dot" w:pos="10456"/>
        </w:tabs>
        <w:rPr>
          <w:rFonts w:asciiTheme="minorHAnsi" w:hAnsiTheme="minorHAnsi"/>
          <w:noProof/>
          <w:sz w:val="22"/>
          <w:szCs w:val="22"/>
          <w:lang w:val="en-IE" w:eastAsia="en-IE"/>
        </w:rPr>
      </w:pPr>
      <w:hyperlink w:anchor="_Toc492059256" w:history="1">
        <w:r w:rsidR="009812F2" w:rsidRPr="00145614">
          <w:rPr>
            <w:rStyle w:val="Hyperlink"/>
            <w:noProof/>
          </w:rPr>
          <w:t>Table 17 - Transport layer tests for VDE</w:t>
        </w:r>
        <w:r w:rsidR="009812F2">
          <w:rPr>
            <w:noProof/>
            <w:webHidden/>
          </w:rPr>
          <w:tab/>
        </w:r>
        <w:r w:rsidR="009812F2">
          <w:rPr>
            <w:noProof/>
            <w:webHidden/>
          </w:rPr>
          <w:fldChar w:fldCharType="begin"/>
        </w:r>
        <w:r w:rsidR="009812F2">
          <w:rPr>
            <w:noProof/>
            <w:webHidden/>
          </w:rPr>
          <w:instrText xml:space="preserve"> PAGEREF _Toc492059256 \h </w:instrText>
        </w:r>
        <w:r w:rsidR="009812F2">
          <w:rPr>
            <w:noProof/>
            <w:webHidden/>
          </w:rPr>
        </w:r>
        <w:r w:rsidR="009812F2">
          <w:rPr>
            <w:noProof/>
            <w:webHidden/>
          </w:rPr>
          <w:fldChar w:fldCharType="separate"/>
        </w:r>
        <w:r w:rsidR="009812F2">
          <w:rPr>
            <w:noProof/>
            <w:webHidden/>
          </w:rPr>
          <w:t>15</w:t>
        </w:r>
        <w:r w:rsidR="009812F2">
          <w:rPr>
            <w:noProof/>
            <w:webHidden/>
          </w:rPr>
          <w:fldChar w:fldCharType="end"/>
        </w:r>
      </w:hyperlink>
    </w:p>
    <w:p w:rsidR="00C912A8" w:rsidRDefault="00C912A8">
      <w:pPr>
        <w:rPr>
          <w:rFonts w:asciiTheme="minorHAnsi" w:hAnsiTheme="minorHAnsi" w:cstheme="minorHAnsi"/>
        </w:rPr>
      </w:pPr>
      <w:r>
        <w:rPr>
          <w:rFonts w:asciiTheme="minorHAnsi" w:hAnsiTheme="minorHAnsi" w:cstheme="minorHAnsi"/>
        </w:rPr>
        <w:fldChar w:fldCharType="end"/>
      </w:r>
    </w:p>
    <w:p w:rsidR="00C912A8" w:rsidRDefault="00C912A8">
      <w:pPr>
        <w:rPr>
          <w:rFonts w:asciiTheme="minorHAnsi" w:hAnsiTheme="minorHAnsi" w:cstheme="minorHAnsi"/>
        </w:rPr>
      </w:pPr>
    </w:p>
    <w:p w:rsidR="00C912A8" w:rsidRDefault="00C912A8">
      <w:pPr>
        <w:rPr>
          <w:rFonts w:asciiTheme="minorHAnsi" w:hAnsiTheme="minorHAnsi" w:cstheme="minorHAnsi"/>
        </w:rPr>
      </w:pPr>
    </w:p>
    <w:p w:rsidR="00C912A8" w:rsidRPr="00C912A8" w:rsidRDefault="00C912A8" w:rsidP="00C912A8">
      <w:pPr>
        <w:jc w:val="center"/>
        <w:rPr>
          <w:rFonts w:asciiTheme="minorHAnsi" w:hAnsiTheme="minorHAnsi" w:cstheme="minorHAnsi"/>
          <w:sz w:val="36"/>
        </w:rPr>
      </w:pPr>
      <w:r w:rsidRPr="00C912A8">
        <w:rPr>
          <w:rFonts w:asciiTheme="minorHAnsi" w:hAnsiTheme="minorHAnsi" w:cstheme="minorHAnsi"/>
          <w:sz w:val="36"/>
        </w:rPr>
        <w:t>Figures</w:t>
      </w:r>
    </w:p>
    <w:p w:rsidR="00C912A8" w:rsidRDefault="00C912A8">
      <w:pPr>
        <w:rPr>
          <w:rFonts w:asciiTheme="minorHAnsi" w:hAnsiTheme="minorHAnsi" w:cstheme="minorHAnsi"/>
        </w:rPr>
      </w:pPr>
    </w:p>
    <w:p w:rsidR="009812F2" w:rsidRDefault="00C912A8">
      <w:pPr>
        <w:pStyle w:val="TableofFigures"/>
        <w:tabs>
          <w:tab w:val="right" w:leader="dot" w:pos="10456"/>
        </w:tabs>
        <w:rPr>
          <w:rFonts w:asciiTheme="minorHAnsi" w:hAnsiTheme="minorHAnsi"/>
          <w:noProof/>
          <w:sz w:val="22"/>
          <w:szCs w:val="22"/>
          <w:lang w:val="en-IE" w:eastAsia="en-IE"/>
        </w:rPr>
      </w:pPr>
      <w:r>
        <w:rPr>
          <w:rFonts w:asciiTheme="minorHAnsi" w:hAnsiTheme="minorHAnsi" w:cstheme="minorHAnsi"/>
        </w:rPr>
        <w:fldChar w:fldCharType="begin"/>
      </w:r>
      <w:r>
        <w:rPr>
          <w:rFonts w:asciiTheme="minorHAnsi" w:hAnsiTheme="minorHAnsi" w:cstheme="minorHAnsi"/>
        </w:rPr>
        <w:instrText xml:space="preserve"> TOC \h \z \c "Figure" </w:instrText>
      </w:r>
      <w:r>
        <w:rPr>
          <w:rFonts w:asciiTheme="minorHAnsi" w:hAnsiTheme="minorHAnsi" w:cstheme="minorHAnsi"/>
        </w:rPr>
        <w:fldChar w:fldCharType="separate"/>
      </w:r>
      <w:hyperlink w:anchor="_Toc492059257" w:history="1">
        <w:r w:rsidR="009812F2" w:rsidRPr="00821780">
          <w:rPr>
            <w:rStyle w:val="Hyperlink"/>
            <w:noProof/>
          </w:rPr>
          <w:t>Figure 1 - Block Diagram of standard test environment</w:t>
        </w:r>
        <w:r w:rsidR="009812F2">
          <w:rPr>
            <w:noProof/>
            <w:webHidden/>
          </w:rPr>
          <w:tab/>
        </w:r>
        <w:r w:rsidR="009812F2">
          <w:rPr>
            <w:noProof/>
            <w:webHidden/>
          </w:rPr>
          <w:fldChar w:fldCharType="begin"/>
        </w:r>
        <w:r w:rsidR="009812F2">
          <w:rPr>
            <w:noProof/>
            <w:webHidden/>
          </w:rPr>
          <w:instrText xml:space="preserve"> PAGEREF _Toc492059257 \h </w:instrText>
        </w:r>
        <w:r w:rsidR="009812F2">
          <w:rPr>
            <w:noProof/>
            <w:webHidden/>
          </w:rPr>
        </w:r>
        <w:r w:rsidR="009812F2">
          <w:rPr>
            <w:noProof/>
            <w:webHidden/>
          </w:rPr>
          <w:fldChar w:fldCharType="separate"/>
        </w:r>
        <w:r w:rsidR="009812F2">
          <w:rPr>
            <w:noProof/>
            <w:webHidden/>
          </w:rPr>
          <w:t>5</w:t>
        </w:r>
        <w:r w:rsidR="009812F2">
          <w:rPr>
            <w:noProof/>
            <w:webHidden/>
          </w:rPr>
          <w:fldChar w:fldCharType="end"/>
        </w:r>
      </w:hyperlink>
    </w:p>
    <w:p w:rsidR="009812F2" w:rsidRDefault="0095795C">
      <w:pPr>
        <w:pStyle w:val="TableofFigures"/>
        <w:tabs>
          <w:tab w:val="right" w:leader="dot" w:pos="10456"/>
        </w:tabs>
        <w:rPr>
          <w:rFonts w:asciiTheme="minorHAnsi" w:hAnsiTheme="minorHAnsi"/>
          <w:noProof/>
          <w:sz w:val="22"/>
          <w:szCs w:val="22"/>
          <w:lang w:val="en-IE" w:eastAsia="en-IE"/>
        </w:rPr>
      </w:pPr>
      <w:hyperlink w:anchor="_Toc492059258" w:history="1">
        <w:r w:rsidR="009812F2" w:rsidRPr="00821780">
          <w:rPr>
            <w:rStyle w:val="Hyperlink"/>
            <w:noProof/>
          </w:rPr>
          <w:t>Figure 2 - Slotted transmission spectrum for VDES</w:t>
        </w:r>
        <w:r w:rsidR="009812F2">
          <w:rPr>
            <w:noProof/>
            <w:webHidden/>
          </w:rPr>
          <w:tab/>
        </w:r>
        <w:r w:rsidR="009812F2">
          <w:rPr>
            <w:noProof/>
            <w:webHidden/>
          </w:rPr>
          <w:fldChar w:fldCharType="begin"/>
        </w:r>
        <w:r w:rsidR="009812F2">
          <w:rPr>
            <w:noProof/>
            <w:webHidden/>
          </w:rPr>
          <w:instrText xml:space="preserve"> PAGEREF _Toc492059258 \h </w:instrText>
        </w:r>
        <w:r w:rsidR="009812F2">
          <w:rPr>
            <w:noProof/>
            <w:webHidden/>
          </w:rPr>
        </w:r>
        <w:r w:rsidR="009812F2">
          <w:rPr>
            <w:noProof/>
            <w:webHidden/>
          </w:rPr>
          <w:fldChar w:fldCharType="separate"/>
        </w:r>
        <w:r w:rsidR="009812F2">
          <w:rPr>
            <w:noProof/>
            <w:webHidden/>
          </w:rPr>
          <w:t>10</w:t>
        </w:r>
        <w:r w:rsidR="009812F2">
          <w:rPr>
            <w:noProof/>
            <w:webHidden/>
          </w:rPr>
          <w:fldChar w:fldCharType="end"/>
        </w:r>
      </w:hyperlink>
    </w:p>
    <w:p w:rsidR="005206BA" w:rsidRDefault="00C912A8">
      <w:pPr>
        <w:rPr>
          <w:rFonts w:asciiTheme="minorHAnsi" w:hAnsiTheme="minorHAnsi" w:cstheme="minorHAnsi"/>
        </w:rPr>
      </w:pPr>
      <w:r>
        <w:rPr>
          <w:rFonts w:asciiTheme="minorHAnsi" w:hAnsiTheme="minorHAnsi" w:cstheme="minorHAnsi"/>
        </w:rPr>
        <w:fldChar w:fldCharType="end"/>
      </w:r>
      <w:r w:rsidR="005206BA">
        <w:rPr>
          <w:rFonts w:asciiTheme="minorHAnsi" w:hAnsiTheme="minorHAnsi" w:cstheme="minorHAnsi"/>
        </w:rPr>
        <w:br w:type="page"/>
      </w:r>
    </w:p>
    <w:p w:rsidR="005206BA" w:rsidRPr="005206BA" w:rsidRDefault="005206BA" w:rsidP="005206BA">
      <w:pPr>
        <w:pStyle w:val="Heading1"/>
        <w:keepLines/>
        <w:numPr>
          <w:ilvl w:val="0"/>
          <w:numId w:val="20"/>
        </w:numPr>
        <w:spacing w:before="240" w:after="120"/>
        <w:ind w:left="431" w:hanging="431"/>
        <w:jc w:val="left"/>
        <w:rPr>
          <w:rFonts w:asciiTheme="minorHAnsi" w:hAnsiTheme="minorHAnsi" w:cstheme="minorHAnsi"/>
          <w:szCs w:val="22"/>
        </w:rPr>
      </w:pPr>
      <w:bookmarkStart w:id="1" w:name="_Toc456425810"/>
      <w:bookmarkStart w:id="2" w:name="_Toc492059191"/>
      <w:r w:rsidRPr="005206BA">
        <w:rPr>
          <w:rFonts w:asciiTheme="minorHAnsi" w:hAnsiTheme="minorHAnsi" w:cstheme="minorHAnsi"/>
          <w:szCs w:val="22"/>
        </w:rPr>
        <w:lastRenderedPageBreak/>
        <w:t>Abbreviations</w:t>
      </w:r>
      <w:bookmarkEnd w:id="1"/>
      <w:r w:rsidR="00C912A8">
        <w:rPr>
          <w:rFonts w:asciiTheme="minorHAnsi" w:hAnsiTheme="minorHAnsi" w:cstheme="minorHAnsi"/>
          <w:szCs w:val="22"/>
        </w:rPr>
        <w:t xml:space="preserve"> and Acronyms</w:t>
      </w:r>
      <w:bookmarkEnd w:id="2"/>
    </w:p>
    <w:tbl>
      <w:tblPr>
        <w:tblStyle w:val="TableGrid"/>
        <w:tblW w:w="0" w:type="auto"/>
        <w:tblInd w:w="70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10"/>
        <w:gridCol w:w="4505"/>
      </w:tblGrid>
      <w:tr w:rsidR="008B19DC" w:rsidRPr="005206BA" w:rsidTr="008B19DC">
        <w:tc>
          <w:tcPr>
            <w:tcW w:w="2410" w:type="dxa"/>
          </w:tcPr>
          <w:p w:rsidR="008B19DC" w:rsidRPr="005206BA" w:rsidRDefault="008B19DC" w:rsidP="005206BA">
            <w:pPr>
              <w:rPr>
                <w:rFonts w:cstheme="minorHAnsi"/>
              </w:rPr>
            </w:pPr>
            <w:r w:rsidRPr="005206BA">
              <w:rPr>
                <w:rFonts w:cstheme="minorHAnsi"/>
              </w:rPr>
              <w:t>AIS</w:t>
            </w:r>
          </w:p>
        </w:tc>
        <w:tc>
          <w:tcPr>
            <w:tcW w:w="4505" w:type="dxa"/>
          </w:tcPr>
          <w:p w:rsidR="008B19DC" w:rsidRPr="005206BA" w:rsidRDefault="008B19DC" w:rsidP="005206BA">
            <w:pPr>
              <w:rPr>
                <w:rFonts w:cstheme="minorHAnsi"/>
              </w:rPr>
            </w:pPr>
            <w:r w:rsidRPr="005206BA">
              <w:rPr>
                <w:rFonts w:cstheme="minorHAnsi"/>
              </w:rPr>
              <w:t>Automatic Identification System</w:t>
            </w:r>
          </w:p>
        </w:tc>
      </w:tr>
      <w:tr w:rsidR="008B19DC" w:rsidRPr="005206BA" w:rsidTr="008B19DC">
        <w:tc>
          <w:tcPr>
            <w:tcW w:w="2410" w:type="dxa"/>
          </w:tcPr>
          <w:p w:rsidR="008B19DC" w:rsidRPr="005206BA" w:rsidRDefault="008B19DC" w:rsidP="005206BA">
            <w:pPr>
              <w:rPr>
                <w:rFonts w:cstheme="minorHAnsi"/>
              </w:rPr>
            </w:pPr>
            <w:r w:rsidRPr="005206BA">
              <w:rPr>
                <w:rFonts w:cstheme="minorHAnsi"/>
              </w:rPr>
              <w:t>ASM</w:t>
            </w:r>
          </w:p>
        </w:tc>
        <w:tc>
          <w:tcPr>
            <w:tcW w:w="4505" w:type="dxa"/>
          </w:tcPr>
          <w:p w:rsidR="008B19DC" w:rsidRPr="005206BA" w:rsidRDefault="008B19DC" w:rsidP="00C87EA5">
            <w:pPr>
              <w:rPr>
                <w:rFonts w:cstheme="minorHAnsi"/>
              </w:rPr>
            </w:pPr>
            <w:r w:rsidRPr="005206BA">
              <w:rPr>
                <w:rFonts w:cstheme="minorHAnsi"/>
              </w:rPr>
              <w:t>Application Specific Message</w:t>
            </w:r>
          </w:p>
        </w:tc>
      </w:tr>
      <w:tr w:rsidR="008B19DC" w:rsidRPr="005206BA" w:rsidTr="008B19DC">
        <w:tc>
          <w:tcPr>
            <w:tcW w:w="2410" w:type="dxa"/>
          </w:tcPr>
          <w:p w:rsidR="008B19DC" w:rsidRPr="005206BA" w:rsidRDefault="008B19DC" w:rsidP="005206BA">
            <w:pPr>
              <w:rPr>
                <w:rFonts w:cstheme="minorHAnsi"/>
              </w:rPr>
            </w:pPr>
            <w:r>
              <w:rPr>
                <w:rFonts w:cstheme="minorHAnsi"/>
              </w:rPr>
              <w:t>EUT</w:t>
            </w:r>
          </w:p>
        </w:tc>
        <w:tc>
          <w:tcPr>
            <w:tcW w:w="4505" w:type="dxa"/>
          </w:tcPr>
          <w:p w:rsidR="008B19DC" w:rsidRPr="005206BA" w:rsidRDefault="008B19DC" w:rsidP="005206BA">
            <w:pPr>
              <w:rPr>
                <w:rFonts w:cstheme="minorHAnsi"/>
              </w:rPr>
            </w:pPr>
            <w:r>
              <w:rPr>
                <w:rFonts w:cstheme="minorHAnsi"/>
              </w:rPr>
              <w:t>Equipment Under Test</w:t>
            </w:r>
          </w:p>
        </w:tc>
      </w:tr>
      <w:tr w:rsidR="008B19DC" w:rsidRPr="005206BA" w:rsidTr="008B19DC">
        <w:tc>
          <w:tcPr>
            <w:tcW w:w="2410" w:type="dxa"/>
          </w:tcPr>
          <w:p w:rsidR="008B19DC" w:rsidRDefault="008B19DC" w:rsidP="005206BA">
            <w:pPr>
              <w:rPr>
                <w:rFonts w:cstheme="minorHAnsi"/>
              </w:rPr>
            </w:pPr>
            <w:r>
              <w:rPr>
                <w:rFonts w:cstheme="minorHAnsi"/>
              </w:rPr>
              <w:t>EVM</w:t>
            </w:r>
          </w:p>
        </w:tc>
        <w:tc>
          <w:tcPr>
            <w:tcW w:w="4505" w:type="dxa"/>
          </w:tcPr>
          <w:p w:rsidR="008B19DC" w:rsidRDefault="008B19DC" w:rsidP="005206BA">
            <w:pPr>
              <w:rPr>
                <w:rFonts w:cstheme="minorHAnsi"/>
              </w:rPr>
            </w:pPr>
            <w:r w:rsidRPr="008B19DC">
              <w:rPr>
                <w:rFonts w:cstheme="minorHAnsi"/>
              </w:rPr>
              <w:t>Error Vector Magnitude</w:t>
            </w:r>
          </w:p>
        </w:tc>
      </w:tr>
      <w:tr w:rsidR="008B19DC" w:rsidRPr="005206BA" w:rsidTr="008B19DC">
        <w:tc>
          <w:tcPr>
            <w:tcW w:w="2410" w:type="dxa"/>
          </w:tcPr>
          <w:p w:rsidR="008B19DC" w:rsidRPr="005206BA" w:rsidRDefault="008B19DC" w:rsidP="005206BA">
            <w:pPr>
              <w:rPr>
                <w:rFonts w:cstheme="minorHAnsi"/>
              </w:rPr>
            </w:pPr>
            <w:r>
              <w:rPr>
                <w:rFonts w:cstheme="minorHAnsi"/>
              </w:rPr>
              <w:t>FEC</w:t>
            </w:r>
          </w:p>
        </w:tc>
        <w:tc>
          <w:tcPr>
            <w:tcW w:w="4505" w:type="dxa"/>
          </w:tcPr>
          <w:p w:rsidR="008B19DC" w:rsidRPr="005206BA" w:rsidRDefault="008B19DC" w:rsidP="005206BA">
            <w:pPr>
              <w:rPr>
                <w:rFonts w:cstheme="minorHAnsi"/>
              </w:rPr>
            </w:pPr>
            <w:r>
              <w:rPr>
                <w:rFonts w:cstheme="minorHAnsi"/>
              </w:rPr>
              <w:t>Forward Error Correction</w:t>
            </w:r>
          </w:p>
        </w:tc>
      </w:tr>
      <w:tr w:rsidR="008B19DC" w:rsidRPr="005206BA" w:rsidTr="008B19DC">
        <w:tc>
          <w:tcPr>
            <w:tcW w:w="2410" w:type="dxa"/>
          </w:tcPr>
          <w:p w:rsidR="008B19DC" w:rsidRPr="005206BA" w:rsidRDefault="008B19DC" w:rsidP="005206BA">
            <w:pPr>
              <w:rPr>
                <w:rFonts w:cstheme="minorHAnsi"/>
              </w:rPr>
            </w:pPr>
            <w:r w:rsidRPr="005206BA">
              <w:rPr>
                <w:rFonts w:cstheme="minorHAnsi"/>
              </w:rPr>
              <w:t>GPS</w:t>
            </w:r>
          </w:p>
        </w:tc>
        <w:tc>
          <w:tcPr>
            <w:tcW w:w="4505" w:type="dxa"/>
          </w:tcPr>
          <w:p w:rsidR="008B19DC" w:rsidRPr="005206BA" w:rsidRDefault="008B19DC" w:rsidP="005206BA">
            <w:pPr>
              <w:rPr>
                <w:rFonts w:cstheme="minorHAnsi"/>
              </w:rPr>
            </w:pPr>
            <w:r w:rsidRPr="005206BA">
              <w:rPr>
                <w:rFonts w:cstheme="minorHAnsi"/>
              </w:rPr>
              <w:t>Global Positioning System</w:t>
            </w:r>
          </w:p>
        </w:tc>
      </w:tr>
      <w:tr w:rsidR="009812F2" w:rsidRPr="005206BA" w:rsidTr="008B19DC">
        <w:tc>
          <w:tcPr>
            <w:tcW w:w="2410" w:type="dxa"/>
          </w:tcPr>
          <w:p w:rsidR="009812F2" w:rsidRPr="005206BA" w:rsidRDefault="009812F2" w:rsidP="005206BA">
            <w:pPr>
              <w:rPr>
                <w:rFonts w:cstheme="minorHAnsi"/>
              </w:rPr>
            </w:pPr>
            <w:r>
              <w:rPr>
                <w:rFonts w:cstheme="minorHAnsi"/>
              </w:rPr>
              <w:t>LTE</w:t>
            </w:r>
          </w:p>
        </w:tc>
        <w:tc>
          <w:tcPr>
            <w:tcW w:w="4505" w:type="dxa"/>
          </w:tcPr>
          <w:p w:rsidR="009812F2" w:rsidRPr="005206BA" w:rsidRDefault="009812F2" w:rsidP="005206BA">
            <w:pPr>
              <w:rPr>
                <w:rFonts w:cstheme="minorHAnsi"/>
              </w:rPr>
            </w:pPr>
            <w:r>
              <w:rPr>
                <w:rFonts w:cstheme="minorHAnsi"/>
              </w:rPr>
              <w:t>Long Term Evolution</w:t>
            </w:r>
          </w:p>
        </w:tc>
      </w:tr>
      <w:tr w:rsidR="008B19DC" w:rsidRPr="005206BA" w:rsidTr="008B19DC">
        <w:tc>
          <w:tcPr>
            <w:tcW w:w="2410" w:type="dxa"/>
          </w:tcPr>
          <w:p w:rsidR="008B19DC" w:rsidRPr="005206BA" w:rsidRDefault="008B19DC" w:rsidP="00C912A8">
            <w:pPr>
              <w:rPr>
                <w:rFonts w:cstheme="minorHAnsi"/>
              </w:rPr>
            </w:pPr>
            <w:r>
              <w:rPr>
                <w:rFonts w:cstheme="minorHAnsi"/>
              </w:rPr>
              <w:t>MKD</w:t>
            </w:r>
          </w:p>
        </w:tc>
        <w:tc>
          <w:tcPr>
            <w:tcW w:w="4505" w:type="dxa"/>
          </w:tcPr>
          <w:p w:rsidR="008B19DC" w:rsidRPr="005206BA" w:rsidRDefault="008B19DC" w:rsidP="00C912A8">
            <w:pPr>
              <w:rPr>
                <w:rFonts w:cstheme="minorHAnsi"/>
              </w:rPr>
            </w:pPr>
            <w:r>
              <w:rPr>
                <w:rFonts w:cstheme="minorHAnsi"/>
              </w:rPr>
              <w:t>Minimum Keyboard and Display</w:t>
            </w:r>
          </w:p>
        </w:tc>
      </w:tr>
      <w:tr w:rsidR="008B19DC" w:rsidRPr="005206BA" w:rsidTr="008B19DC">
        <w:tc>
          <w:tcPr>
            <w:tcW w:w="2410" w:type="dxa"/>
          </w:tcPr>
          <w:p w:rsidR="008B19DC" w:rsidRPr="005206BA" w:rsidRDefault="008B19DC" w:rsidP="00C912A8">
            <w:pPr>
              <w:rPr>
                <w:rFonts w:cstheme="minorHAnsi"/>
              </w:rPr>
            </w:pPr>
            <w:r w:rsidRPr="005206BA">
              <w:rPr>
                <w:rFonts w:cstheme="minorHAnsi"/>
              </w:rPr>
              <w:t>MMI</w:t>
            </w:r>
          </w:p>
        </w:tc>
        <w:tc>
          <w:tcPr>
            <w:tcW w:w="4505" w:type="dxa"/>
          </w:tcPr>
          <w:p w:rsidR="008B19DC" w:rsidRPr="005206BA" w:rsidRDefault="008B19DC" w:rsidP="00C912A8">
            <w:pPr>
              <w:rPr>
                <w:rFonts w:cstheme="minorHAnsi"/>
              </w:rPr>
            </w:pPr>
            <w:r w:rsidRPr="005206BA">
              <w:rPr>
                <w:rFonts w:cstheme="minorHAnsi"/>
              </w:rPr>
              <w:t>Man, Machine Interface</w:t>
            </w:r>
          </w:p>
        </w:tc>
      </w:tr>
      <w:tr w:rsidR="008B19DC" w:rsidRPr="005206BA" w:rsidTr="008B19DC">
        <w:tc>
          <w:tcPr>
            <w:tcW w:w="2410" w:type="dxa"/>
          </w:tcPr>
          <w:p w:rsidR="008B19DC" w:rsidRPr="005206BA" w:rsidRDefault="008B19DC" w:rsidP="005206BA">
            <w:pPr>
              <w:rPr>
                <w:rFonts w:cstheme="minorHAnsi"/>
              </w:rPr>
            </w:pPr>
            <w:r>
              <w:rPr>
                <w:rFonts w:cstheme="minorHAnsi"/>
              </w:rPr>
              <w:t>PC</w:t>
            </w:r>
          </w:p>
        </w:tc>
        <w:tc>
          <w:tcPr>
            <w:tcW w:w="4505" w:type="dxa"/>
          </w:tcPr>
          <w:p w:rsidR="008B19DC" w:rsidRPr="005206BA" w:rsidRDefault="008B19DC" w:rsidP="005206BA">
            <w:pPr>
              <w:rPr>
                <w:rFonts w:cstheme="minorHAnsi"/>
              </w:rPr>
            </w:pPr>
            <w:r>
              <w:rPr>
                <w:rFonts w:cstheme="minorHAnsi"/>
              </w:rPr>
              <w:t>Performance Check</w:t>
            </w:r>
          </w:p>
        </w:tc>
      </w:tr>
      <w:tr w:rsidR="008B19DC" w:rsidRPr="005206BA" w:rsidTr="008B19DC">
        <w:tc>
          <w:tcPr>
            <w:tcW w:w="2410" w:type="dxa"/>
          </w:tcPr>
          <w:p w:rsidR="008B19DC" w:rsidRDefault="008B19DC" w:rsidP="005206BA">
            <w:pPr>
              <w:rPr>
                <w:rFonts w:cstheme="minorHAnsi"/>
              </w:rPr>
            </w:pPr>
            <w:r>
              <w:rPr>
                <w:rFonts w:cstheme="minorHAnsi"/>
              </w:rPr>
              <w:t>PER</w:t>
            </w:r>
          </w:p>
        </w:tc>
        <w:tc>
          <w:tcPr>
            <w:tcW w:w="4505" w:type="dxa"/>
          </w:tcPr>
          <w:p w:rsidR="008B19DC" w:rsidRDefault="008B19DC" w:rsidP="005206BA">
            <w:pPr>
              <w:rPr>
                <w:rFonts w:cstheme="minorHAnsi"/>
              </w:rPr>
            </w:pPr>
            <w:r>
              <w:rPr>
                <w:rFonts w:cstheme="minorHAnsi"/>
              </w:rPr>
              <w:t>Packet Error Rate</w:t>
            </w:r>
          </w:p>
        </w:tc>
      </w:tr>
      <w:tr w:rsidR="008B19DC" w:rsidRPr="005206BA" w:rsidTr="008B19DC">
        <w:tc>
          <w:tcPr>
            <w:tcW w:w="2410" w:type="dxa"/>
          </w:tcPr>
          <w:p w:rsidR="008B19DC" w:rsidRPr="005206BA" w:rsidRDefault="008B19DC" w:rsidP="005206BA">
            <w:pPr>
              <w:rPr>
                <w:rFonts w:cstheme="minorHAnsi"/>
              </w:rPr>
            </w:pPr>
            <w:r>
              <w:rPr>
                <w:rFonts w:cstheme="minorHAnsi"/>
              </w:rPr>
              <w:t>PI</w:t>
            </w:r>
          </w:p>
        </w:tc>
        <w:tc>
          <w:tcPr>
            <w:tcW w:w="4505" w:type="dxa"/>
          </w:tcPr>
          <w:p w:rsidR="008B19DC" w:rsidRPr="005206BA" w:rsidRDefault="008B19DC" w:rsidP="005206BA">
            <w:pPr>
              <w:rPr>
                <w:rFonts w:cstheme="minorHAnsi"/>
              </w:rPr>
            </w:pPr>
            <w:r>
              <w:rPr>
                <w:rFonts w:cstheme="minorHAnsi"/>
              </w:rPr>
              <w:t>Presentation Interface</w:t>
            </w:r>
          </w:p>
        </w:tc>
      </w:tr>
      <w:tr w:rsidR="008B19DC" w:rsidRPr="005206BA" w:rsidTr="008B19DC">
        <w:tc>
          <w:tcPr>
            <w:tcW w:w="2410" w:type="dxa"/>
          </w:tcPr>
          <w:p w:rsidR="008B19DC" w:rsidRPr="005206BA" w:rsidRDefault="008B19DC" w:rsidP="005206BA">
            <w:pPr>
              <w:rPr>
                <w:rFonts w:cstheme="minorHAnsi"/>
              </w:rPr>
            </w:pPr>
            <w:r w:rsidRPr="005206BA">
              <w:rPr>
                <w:rFonts w:cstheme="minorHAnsi"/>
              </w:rPr>
              <w:t>PSU</w:t>
            </w:r>
          </w:p>
        </w:tc>
        <w:tc>
          <w:tcPr>
            <w:tcW w:w="4505" w:type="dxa"/>
          </w:tcPr>
          <w:p w:rsidR="008B19DC" w:rsidRPr="005206BA" w:rsidRDefault="008B19DC" w:rsidP="005206BA">
            <w:pPr>
              <w:rPr>
                <w:rFonts w:cstheme="minorHAnsi"/>
              </w:rPr>
            </w:pPr>
            <w:r w:rsidRPr="005206BA">
              <w:rPr>
                <w:rFonts w:cstheme="minorHAnsi"/>
              </w:rPr>
              <w:t>Power Supply Unit</w:t>
            </w:r>
          </w:p>
        </w:tc>
      </w:tr>
      <w:tr w:rsidR="008B19DC" w:rsidRPr="005206BA" w:rsidTr="008B19DC">
        <w:tc>
          <w:tcPr>
            <w:tcW w:w="2410" w:type="dxa"/>
          </w:tcPr>
          <w:p w:rsidR="008B19DC" w:rsidRPr="005206BA" w:rsidRDefault="008B19DC" w:rsidP="005206BA">
            <w:pPr>
              <w:rPr>
                <w:rFonts w:cstheme="minorHAnsi"/>
              </w:rPr>
            </w:pPr>
            <w:r>
              <w:rPr>
                <w:rFonts w:cstheme="minorHAnsi"/>
              </w:rPr>
              <w:t>PT</w:t>
            </w:r>
          </w:p>
        </w:tc>
        <w:tc>
          <w:tcPr>
            <w:tcW w:w="4505" w:type="dxa"/>
          </w:tcPr>
          <w:p w:rsidR="008B19DC" w:rsidRPr="005206BA" w:rsidRDefault="008B19DC" w:rsidP="005206BA">
            <w:pPr>
              <w:rPr>
                <w:rFonts w:cstheme="minorHAnsi"/>
              </w:rPr>
            </w:pPr>
            <w:r>
              <w:rPr>
                <w:rFonts w:cstheme="minorHAnsi"/>
              </w:rPr>
              <w:t>Performance Test</w:t>
            </w:r>
          </w:p>
        </w:tc>
      </w:tr>
      <w:tr w:rsidR="008B19DC" w:rsidRPr="005206BA" w:rsidTr="008B19DC">
        <w:tc>
          <w:tcPr>
            <w:tcW w:w="2410" w:type="dxa"/>
          </w:tcPr>
          <w:p w:rsidR="008B19DC" w:rsidRDefault="008B19DC" w:rsidP="005206BA">
            <w:pPr>
              <w:rPr>
                <w:rFonts w:cstheme="minorHAnsi"/>
              </w:rPr>
            </w:pPr>
            <w:r>
              <w:rPr>
                <w:rFonts w:cstheme="minorHAnsi"/>
              </w:rPr>
              <w:t>RX</w:t>
            </w:r>
          </w:p>
        </w:tc>
        <w:tc>
          <w:tcPr>
            <w:tcW w:w="4505" w:type="dxa"/>
          </w:tcPr>
          <w:p w:rsidR="008B19DC" w:rsidRDefault="008B19DC" w:rsidP="005206BA">
            <w:pPr>
              <w:rPr>
                <w:rFonts w:cstheme="minorHAnsi"/>
              </w:rPr>
            </w:pPr>
            <w:r>
              <w:rPr>
                <w:rFonts w:cstheme="minorHAnsi"/>
              </w:rPr>
              <w:t>Receiver</w:t>
            </w:r>
          </w:p>
        </w:tc>
      </w:tr>
      <w:tr w:rsidR="008B19DC" w:rsidRPr="005206BA" w:rsidTr="008B19DC">
        <w:tc>
          <w:tcPr>
            <w:tcW w:w="2410" w:type="dxa"/>
          </w:tcPr>
          <w:p w:rsidR="008B19DC" w:rsidRPr="005206BA" w:rsidRDefault="008B19DC" w:rsidP="005206BA">
            <w:pPr>
              <w:rPr>
                <w:rFonts w:cstheme="minorHAnsi"/>
              </w:rPr>
            </w:pPr>
            <w:r w:rsidRPr="005206BA">
              <w:rPr>
                <w:rFonts w:cstheme="minorHAnsi"/>
              </w:rPr>
              <w:t>SDR</w:t>
            </w:r>
          </w:p>
        </w:tc>
        <w:tc>
          <w:tcPr>
            <w:tcW w:w="4505" w:type="dxa"/>
          </w:tcPr>
          <w:p w:rsidR="008B19DC" w:rsidRPr="005206BA" w:rsidRDefault="008B19DC" w:rsidP="005206BA">
            <w:pPr>
              <w:rPr>
                <w:rFonts w:cstheme="minorHAnsi"/>
              </w:rPr>
            </w:pPr>
            <w:r w:rsidRPr="005206BA">
              <w:rPr>
                <w:rFonts w:cstheme="minorHAnsi"/>
              </w:rPr>
              <w:t>Software Defined Radio</w:t>
            </w:r>
          </w:p>
        </w:tc>
      </w:tr>
      <w:tr w:rsidR="008B19DC" w:rsidRPr="005206BA" w:rsidTr="008B19DC">
        <w:tc>
          <w:tcPr>
            <w:tcW w:w="2410" w:type="dxa"/>
          </w:tcPr>
          <w:p w:rsidR="008B19DC" w:rsidRPr="005206BA" w:rsidRDefault="008B19DC" w:rsidP="00C912A8">
            <w:pPr>
              <w:rPr>
                <w:rFonts w:cstheme="minorHAnsi"/>
              </w:rPr>
            </w:pPr>
            <w:r w:rsidRPr="005206BA">
              <w:rPr>
                <w:rFonts w:cstheme="minorHAnsi"/>
              </w:rPr>
              <w:t>TBC</w:t>
            </w:r>
          </w:p>
        </w:tc>
        <w:tc>
          <w:tcPr>
            <w:tcW w:w="4505" w:type="dxa"/>
          </w:tcPr>
          <w:p w:rsidR="008B19DC" w:rsidRPr="005206BA" w:rsidRDefault="008B19DC" w:rsidP="005206BA">
            <w:pPr>
              <w:rPr>
                <w:rFonts w:cstheme="minorHAnsi"/>
              </w:rPr>
            </w:pPr>
            <w:r>
              <w:rPr>
                <w:rFonts w:cstheme="minorHAnsi"/>
              </w:rPr>
              <w:t>To</w:t>
            </w:r>
            <w:r w:rsidRPr="005206BA">
              <w:rPr>
                <w:rFonts w:cstheme="minorHAnsi"/>
              </w:rPr>
              <w:t xml:space="preserve"> Be Confirmed</w:t>
            </w:r>
          </w:p>
        </w:tc>
      </w:tr>
      <w:tr w:rsidR="008B19DC" w:rsidRPr="005206BA" w:rsidTr="008B19DC">
        <w:tc>
          <w:tcPr>
            <w:tcW w:w="2410" w:type="dxa"/>
          </w:tcPr>
          <w:p w:rsidR="008B19DC" w:rsidRPr="005206BA" w:rsidRDefault="008B19DC" w:rsidP="005206BA">
            <w:pPr>
              <w:rPr>
                <w:rFonts w:cstheme="minorHAnsi"/>
              </w:rPr>
            </w:pPr>
            <w:r w:rsidRPr="005206BA">
              <w:rPr>
                <w:rFonts w:cstheme="minorHAnsi"/>
              </w:rPr>
              <w:t>TBD</w:t>
            </w:r>
          </w:p>
        </w:tc>
        <w:tc>
          <w:tcPr>
            <w:tcW w:w="4505" w:type="dxa"/>
          </w:tcPr>
          <w:p w:rsidR="008B19DC" w:rsidRPr="005206BA" w:rsidRDefault="008B19DC" w:rsidP="005206BA">
            <w:pPr>
              <w:rPr>
                <w:rFonts w:cstheme="minorHAnsi"/>
              </w:rPr>
            </w:pPr>
            <w:r>
              <w:rPr>
                <w:rFonts w:cstheme="minorHAnsi"/>
              </w:rPr>
              <w:t>To</w:t>
            </w:r>
            <w:r w:rsidRPr="005206BA">
              <w:rPr>
                <w:rFonts w:cstheme="minorHAnsi"/>
              </w:rPr>
              <w:t xml:space="preserve"> Be Done</w:t>
            </w:r>
          </w:p>
        </w:tc>
      </w:tr>
      <w:tr w:rsidR="008B19DC" w:rsidRPr="005206BA" w:rsidTr="008B19DC">
        <w:tc>
          <w:tcPr>
            <w:tcW w:w="2410" w:type="dxa"/>
          </w:tcPr>
          <w:p w:rsidR="008B19DC" w:rsidRPr="005206BA" w:rsidRDefault="008B19DC" w:rsidP="005206BA">
            <w:pPr>
              <w:rPr>
                <w:rFonts w:cstheme="minorHAnsi"/>
              </w:rPr>
            </w:pPr>
            <w:r>
              <w:rPr>
                <w:rFonts w:cstheme="minorHAnsi"/>
              </w:rPr>
              <w:t>TX</w:t>
            </w:r>
          </w:p>
        </w:tc>
        <w:tc>
          <w:tcPr>
            <w:tcW w:w="4505" w:type="dxa"/>
          </w:tcPr>
          <w:p w:rsidR="008B19DC" w:rsidRPr="005206BA" w:rsidRDefault="008B19DC" w:rsidP="005206BA">
            <w:pPr>
              <w:rPr>
                <w:rFonts w:cstheme="minorHAnsi"/>
              </w:rPr>
            </w:pPr>
            <w:r>
              <w:rPr>
                <w:rFonts w:cstheme="minorHAnsi"/>
              </w:rPr>
              <w:t>Transmitter</w:t>
            </w:r>
          </w:p>
        </w:tc>
      </w:tr>
      <w:tr w:rsidR="008B19DC" w:rsidRPr="005206BA" w:rsidTr="008B19DC">
        <w:tc>
          <w:tcPr>
            <w:tcW w:w="2410" w:type="dxa"/>
          </w:tcPr>
          <w:p w:rsidR="008B19DC" w:rsidRPr="005206BA" w:rsidRDefault="008F7D82" w:rsidP="005206BA">
            <w:pPr>
              <w:rPr>
                <w:rFonts w:cstheme="minorHAnsi"/>
              </w:rPr>
            </w:pPr>
            <w:r>
              <w:rPr>
                <w:rFonts w:cstheme="minorHAnsi"/>
              </w:rPr>
              <w:t>EUT</w:t>
            </w:r>
          </w:p>
        </w:tc>
        <w:tc>
          <w:tcPr>
            <w:tcW w:w="4505" w:type="dxa"/>
          </w:tcPr>
          <w:p w:rsidR="008B19DC" w:rsidRPr="005206BA" w:rsidRDefault="008F7D82" w:rsidP="005206BA">
            <w:pPr>
              <w:rPr>
                <w:rFonts w:cstheme="minorHAnsi"/>
              </w:rPr>
            </w:pPr>
            <w:r>
              <w:rPr>
                <w:rFonts w:cstheme="minorHAnsi"/>
              </w:rPr>
              <w:t xml:space="preserve">Equipment </w:t>
            </w:r>
            <w:r w:rsidR="008B19DC">
              <w:rPr>
                <w:rFonts w:cstheme="minorHAnsi"/>
              </w:rPr>
              <w:t>Under Test</w:t>
            </w:r>
          </w:p>
        </w:tc>
      </w:tr>
      <w:tr w:rsidR="00C87EA5" w:rsidRPr="005206BA" w:rsidTr="008B19DC">
        <w:tc>
          <w:tcPr>
            <w:tcW w:w="2410" w:type="dxa"/>
          </w:tcPr>
          <w:p w:rsidR="00C87EA5" w:rsidRPr="005206BA" w:rsidRDefault="00C87EA5" w:rsidP="005206BA">
            <w:pPr>
              <w:rPr>
                <w:rFonts w:cstheme="minorHAnsi"/>
              </w:rPr>
            </w:pPr>
            <w:r>
              <w:rPr>
                <w:rFonts w:cstheme="minorHAnsi"/>
              </w:rPr>
              <w:t>VDE</w:t>
            </w:r>
          </w:p>
        </w:tc>
        <w:tc>
          <w:tcPr>
            <w:tcW w:w="4505" w:type="dxa"/>
          </w:tcPr>
          <w:p w:rsidR="00C87EA5" w:rsidRPr="005206BA" w:rsidRDefault="009812F2" w:rsidP="005206BA">
            <w:pPr>
              <w:rPr>
                <w:rFonts w:cstheme="minorHAnsi"/>
              </w:rPr>
            </w:pPr>
            <w:r>
              <w:rPr>
                <w:rFonts w:cstheme="minorHAnsi"/>
              </w:rPr>
              <w:t>VHF Data Exchange</w:t>
            </w:r>
          </w:p>
        </w:tc>
      </w:tr>
      <w:tr w:rsidR="008B19DC" w:rsidRPr="005206BA" w:rsidTr="008B19DC">
        <w:tc>
          <w:tcPr>
            <w:tcW w:w="2410" w:type="dxa"/>
          </w:tcPr>
          <w:p w:rsidR="008B19DC" w:rsidRPr="005206BA" w:rsidRDefault="008B19DC" w:rsidP="005206BA">
            <w:pPr>
              <w:rPr>
                <w:rFonts w:cstheme="minorHAnsi"/>
              </w:rPr>
            </w:pPr>
            <w:r w:rsidRPr="005206BA">
              <w:rPr>
                <w:rFonts w:cstheme="minorHAnsi"/>
              </w:rPr>
              <w:t>VDES</w:t>
            </w:r>
          </w:p>
        </w:tc>
        <w:tc>
          <w:tcPr>
            <w:tcW w:w="4505" w:type="dxa"/>
          </w:tcPr>
          <w:p w:rsidR="008B19DC" w:rsidRPr="005206BA" w:rsidRDefault="008B19DC" w:rsidP="005206BA">
            <w:pPr>
              <w:rPr>
                <w:rFonts w:cstheme="minorHAnsi"/>
              </w:rPr>
            </w:pPr>
            <w:r w:rsidRPr="005206BA">
              <w:rPr>
                <w:rFonts w:cstheme="minorHAnsi"/>
              </w:rPr>
              <w:t>VHF Data Exchange System</w:t>
            </w:r>
          </w:p>
        </w:tc>
      </w:tr>
      <w:tr w:rsidR="008B19DC" w:rsidRPr="005206BA" w:rsidTr="008B19DC">
        <w:tc>
          <w:tcPr>
            <w:tcW w:w="2410" w:type="dxa"/>
          </w:tcPr>
          <w:p w:rsidR="008B19DC" w:rsidRPr="005206BA" w:rsidRDefault="008B19DC" w:rsidP="005206BA">
            <w:pPr>
              <w:rPr>
                <w:rFonts w:cstheme="minorHAnsi"/>
              </w:rPr>
            </w:pPr>
            <w:r w:rsidRPr="005206BA">
              <w:rPr>
                <w:rFonts w:cstheme="minorHAnsi"/>
              </w:rPr>
              <w:t>VHF</w:t>
            </w:r>
          </w:p>
        </w:tc>
        <w:tc>
          <w:tcPr>
            <w:tcW w:w="4505" w:type="dxa"/>
          </w:tcPr>
          <w:p w:rsidR="008B19DC" w:rsidRPr="005206BA" w:rsidRDefault="008B19DC" w:rsidP="005206BA">
            <w:pPr>
              <w:rPr>
                <w:rFonts w:cstheme="minorHAnsi"/>
              </w:rPr>
            </w:pPr>
            <w:r w:rsidRPr="005206BA">
              <w:rPr>
                <w:rFonts w:cstheme="minorHAnsi"/>
              </w:rPr>
              <w:t>Very High Frequency</w:t>
            </w:r>
          </w:p>
        </w:tc>
      </w:tr>
      <w:tr w:rsidR="008B19DC" w:rsidRPr="005206BA" w:rsidTr="008B19DC">
        <w:tc>
          <w:tcPr>
            <w:tcW w:w="2410" w:type="dxa"/>
          </w:tcPr>
          <w:p w:rsidR="008B19DC" w:rsidRPr="005206BA" w:rsidRDefault="008B19DC" w:rsidP="005206BA">
            <w:pPr>
              <w:rPr>
                <w:rFonts w:cstheme="minorHAnsi"/>
              </w:rPr>
            </w:pPr>
            <w:r>
              <w:rPr>
                <w:rFonts w:cstheme="minorHAnsi"/>
              </w:rPr>
              <w:t>VTB</w:t>
            </w:r>
          </w:p>
        </w:tc>
        <w:tc>
          <w:tcPr>
            <w:tcW w:w="4505" w:type="dxa"/>
          </w:tcPr>
          <w:p w:rsidR="008B19DC" w:rsidRPr="005206BA" w:rsidRDefault="008B19DC" w:rsidP="005206BA">
            <w:pPr>
              <w:rPr>
                <w:rFonts w:cstheme="minorHAnsi"/>
              </w:rPr>
            </w:pPr>
            <w:r>
              <w:rPr>
                <w:rFonts w:cstheme="minorHAnsi"/>
              </w:rPr>
              <w:t>VDES Test Bed</w:t>
            </w:r>
          </w:p>
        </w:tc>
      </w:tr>
    </w:tbl>
    <w:p w:rsidR="005206BA" w:rsidRPr="005206BA" w:rsidRDefault="005206BA" w:rsidP="005206BA">
      <w:pPr>
        <w:rPr>
          <w:rFonts w:asciiTheme="minorHAnsi" w:hAnsiTheme="minorHAnsi" w:cstheme="minorHAnsi"/>
        </w:rPr>
      </w:pPr>
    </w:p>
    <w:p w:rsidR="005206BA" w:rsidRPr="005206BA" w:rsidRDefault="005206BA" w:rsidP="005206BA">
      <w:pPr>
        <w:pStyle w:val="Heading1"/>
        <w:keepLines/>
        <w:numPr>
          <w:ilvl w:val="0"/>
          <w:numId w:val="20"/>
        </w:numPr>
        <w:spacing w:before="240" w:after="120"/>
        <w:ind w:left="431" w:hanging="431"/>
        <w:jc w:val="left"/>
        <w:rPr>
          <w:rFonts w:asciiTheme="minorHAnsi" w:hAnsiTheme="minorHAnsi" w:cstheme="minorHAnsi"/>
          <w:szCs w:val="22"/>
        </w:rPr>
      </w:pPr>
      <w:bookmarkStart w:id="3" w:name="_Toc456425811"/>
      <w:bookmarkStart w:id="4" w:name="_Toc492059192"/>
      <w:r w:rsidRPr="005206BA">
        <w:rPr>
          <w:rFonts w:asciiTheme="minorHAnsi" w:hAnsiTheme="minorHAnsi" w:cstheme="minorHAnsi"/>
          <w:szCs w:val="22"/>
        </w:rPr>
        <w:t>Scope</w:t>
      </w:r>
      <w:bookmarkEnd w:id="3"/>
      <w:bookmarkEnd w:id="4"/>
    </w:p>
    <w:p w:rsidR="005206BA" w:rsidRPr="005206BA" w:rsidRDefault="005206BA" w:rsidP="005206BA">
      <w:pPr>
        <w:rPr>
          <w:rFonts w:asciiTheme="minorHAnsi" w:hAnsiTheme="minorHAnsi" w:cstheme="minorHAnsi"/>
        </w:rPr>
      </w:pPr>
      <w:r w:rsidRPr="005206BA">
        <w:rPr>
          <w:rFonts w:asciiTheme="minorHAnsi" w:hAnsiTheme="minorHAnsi" w:cstheme="minorHAnsi"/>
        </w:rPr>
        <w:t xml:space="preserve">This document </w:t>
      </w:r>
      <w:r>
        <w:rPr>
          <w:rFonts w:asciiTheme="minorHAnsi" w:hAnsiTheme="minorHAnsi" w:cstheme="minorHAnsi"/>
        </w:rPr>
        <w:t>is provided with</w:t>
      </w:r>
      <w:r w:rsidRPr="005206BA">
        <w:rPr>
          <w:rFonts w:asciiTheme="minorHAnsi" w:hAnsiTheme="minorHAnsi" w:cstheme="minorHAnsi"/>
        </w:rPr>
        <w:t xml:space="preserve"> intent of being used as a baseline for developing an IEC specification that may be used for VDES certification.</w:t>
      </w:r>
      <w:r w:rsidR="00C912A8">
        <w:rPr>
          <w:rFonts w:asciiTheme="minorHAnsi" w:hAnsiTheme="minorHAnsi" w:cstheme="minorHAnsi"/>
        </w:rPr>
        <w:t xml:space="preserve"> </w:t>
      </w:r>
    </w:p>
    <w:p w:rsidR="005206BA" w:rsidRPr="005206BA" w:rsidRDefault="005206BA" w:rsidP="005206BA">
      <w:pPr>
        <w:pStyle w:val="Heading1"/>
        <w:keepLines/>
        <w:numPr>
          <w:ilvl w:val="0"/>
          <w:numId w:val="20"/>
        </w:numPr>
        <w:spacing w:before="240" w:after="120"/>
        <w:ind w:left="431" w:hanging="431"/>
        <w:jc w:val="left"/>
        <w:rPr>
          <w:rFonts w:asciiTheme="minorHAnsi" w:hAnsiTheme="minorHAnsi" w:cstheme="minorHAnsi"/>
          <w:szCs w:val="22"/>
        </w:rPr>
      </w:pPr>
      <w:bookmarkStart w:id="5" w:name="_Toc456425812"/>
      <w:bookmarkStart w:id="6" w:name="_Toc492059193"/>
      <w:r w:rsidRPr="005206BA">
        <w:rPr>
          <w:rFonts w:asciiTheme="minorHAnsi" w:hAnsiTheme="minorHAnsi" w:cstheme="minorHAnsi"/>
          <w:szCs w:val="22"/>
        </w:rPr>
        <w:t>Reference Documents</w:t>
      </w:r>
      <w:bookmarkEnd w:id="5"/>
      <w:bookmarkEnd w:id="6"/>
    </w:p>
    <w:p w:rsidR="005206BA" w:rsidRPr="005206BA" w:rsidRDefault="005206BA" w:rsidP="005206BA">
      <w:pPr>
        <w:pStyle w:val="ListParagraph"/>
        <w:numPr>
          <w:ilvl w:val="0"/>
          <w:numId w:val="34"/>
        </w:numPr>
        <w:ind w:hanging="578"/>
        <w:contextualSpacing/>
        <w:rPr>
          <w:rFonts w:asciiTheme="minorHAnsi" w:hAnsiTheme="minorHAnsi" w:cstheme="minorHAnsi"/>
          <w:lang w:val="en-US"/>
        </w:rPr>
      </w:pPr>
      <w:bookmarkStart w:id="7" w:name="_Ref423602282"/>
      <w:r w:rsidRPr="005206BA">
        <w:rPr>
          <w:rFonts w:asciiTheme="minorHAnsi" w:hAnsiTheme="minorHAnsi" w:cstheme="minorHAnsi"/>
          <w:lang w:val="en-US"/>
        </w:rPr>
        <w:t>IEC 61993-2 Ed.2:  Class A shipborne equipment of the universal automatic identification system (AIS) – Operational and performance requirements, methods of test and required test results.</w:t>
      </w:r>
      <w:bookmarkEnd w:id="7"/>
    </w:p>
    <w:p w:rsidR="005206BA" w:rsidRPr="005206BA" w:rsidRDefault="005206BA" w:rsidP="005206BA">
      <w:pPr>
        <w:pStyle w:val="ListParagraph"/>
        <w:numPr>
          <w:ilvl w:val="0"/>
          <w:numId w:val="34"/>
        </w:numPr>
        <w:ind w:hanging="578"/>
        <w:contextualSpacing/>
        <w:rPr>
          <w:rFonts w:asciiTheme="minorHAnsi" w:hAnsiTheme="minorHAnsi" w:cstheme="minorHAnsi"/>
          <w:lang w:val="en-US"/>
        </w:rPr>
      </w:pPr>
      <w:bookmarkStart w:id="8" w:name="_Ref423602669"/>
      <w:r w:rsidRPr="005206BA">
        <w:rPr>
          <w:rFonts w:asciiTheme="minorHAnsi" w:hAnsiTheme="minorHAnsi" w:cstheme="minorHAnsi"/>
          <w:lang w:val="en-US"/>
        </w:rPr>
        <w:t>IEC 60945 Ed.4:  Maritime navigation and radiocommunication equipment and systems –General requirements –Methods of testing and required test results.</w:t>
      </w:r>
      <w:bookmarkEnd w:id="8"/>
    </w:p>
    <w:p w:rsidR="005206BA" w:rsidRPr="005206BA" w:rsidRDefault="005206BA" w:rsidP="005206BA">
      <w:pPr>
        <w:pStyle w:val="ListParagraph"/>
        <w:numPr>
          <w:ilvl w:val="0"/>
          <w:numId w:val="34"/>
        </w:numPr>
        <w:ind w:hanging="578"/>
        <w:contextualSpacing/>
        <w:rPr>
          <w:rFonts w:asciiTheme="minorHAnsi" w:hAnsiTheme="minorHAnsi" w:cstheme="minorHAnsi"/>
          <w:lang w:val="en-US"/>
        </w:rPr>
      </w:pPr>
      <w:r w:rsidRPr="005206BA">
        <w:rPr>
          <w:rFonts w:asciiTheme="minorHAnsi" w:hAnsiTheme="minorHAnsi" w:cstheme="minorHAnsi"/>
          <w:lang w:val="en-US"/>
        </w:rPr>
        <w:t>IEC 62320-1: AIS Base Station Test spec. (also covered by IEC61993-2).</w:t>
      </w:r>
    </w:p>
    <w:p w:rsidR="005206BA" w:rsidRPr="005206BA" w:rsidRDefault="005206BA" w:rsidP="005206BA">
      <w:pPr>
        <w:rPr>
          <w:rFonts w:asciiTheme="minorHAnsi" w:hAnsiTheme="minorHAnsi" w:cstheme="minorHAnsi"/>
        </w:rPr>
      </w:pPr>
    </w:p>
    <w:p w:rsidR="005206BA" w:rsidRPr="005206BA" w:rsidRDefault="005206BA" w:rsidP="005206BA">
      <w:pPr>
        <w:pStyle w:val="Heading1"/>
        <w:keepLines/>
        <w:numPr>
          <w:ilvl w:val="0"/>
          <w:numId w:val="20"/>
        </w:numPr>
        <w:spacing w:before="240" w:after="120"/>
        <w:ind w:left="431" w:hanging="431"/>
        <w:jc w:val="left"/>
        <w:rPr>
          <w:rFonts w:asciiTheme="minorHAnsi" w:hAnsiTheme="minorHAnsi" w:cstheme="minorHAnsi"/>
          <w:szCs w:val="22"/>
        </w:rPr>
      </w:pPr>
      <w:bookmarkStart w:id="9" w:name="_Toc456425813"/>
      <w:bookmarkStart w:id="10" w:name="_Toc492059194"/>
      <w:r w:rsidRPr="005206BA">
        <w:rPr>
          <w:rFonts w:asciiTheme="minorHAnsi" w:hAnsiTheme="minorHAnsi" w:cstheme="minorHAnsi"/>
          <w:szCs w:val="22"/>
        </w:rPr>
        <w:t>Test Conditions</w:t>
      </w:r>
      <w:bookmarkEnd w:id="9"/>
      <w:bookmarkEnd w:id="10"/>
    </w:p>
    <w:p w:rsidR="005206BA" w:rsidRPr="005206BA" w:rsidRDefault="005206BA" w:rsidP="005206BA">
      <w:pPr>
        <w:pStyle w:val="Heading2"/>
        <w:keepLines/>
        <w:numPr>
          <w:ilvl w:val="1"/>
          <w:numId w:val="20"/>
        </w:numPr>
        <w:spacing w:before="40"/>
        <w:jc w:val="left"/>
        <w:rPr>
          <w:rFonts w:asciiTheme="minorHAnsi" w:hAnsiTheme="minorHAnsi" w:cstheme="minorHAnsi"/>
        </w:rPr>
      </w:pPr>
      <w:bookmarkStart w:id="11" w:name="_Toc456425814"/>
      <w:bookmarkStart w:id="12" w:name="_Toc492059195"/>
      <w:r w:rsidRPr="005206BA">
        <w:rPr>
          <w:rFonts w:asciiTheme="minorHAnsi" w:hAnsiTheme="minorHAnsi" w:cstheme="minorHAnsi"/>
        </w:rPr>
        <w:t>Normal and extreme test conditions</w:t>
      </w:r>
      <w:bookmarkEnd w:id="11"/>
      <w:bookmarkEnd w:id="12"/>
    </w:p>
    <w:p w:rsidR="005206BA" w:rsidRPr="005206BA" w:rsidRDefault="005206BA" w:rsidP="005206BA">
      <w:pPr>
        <w:rPr>
          <w:rFonts w:asciiTheme="minorHAnsi" w:hAnsiTheme="minorHAnsi" w:cstheme="minorHAnsi"/>
        </w:rPr>
      </w:pPr>
      <w:r w:rsidRPr="005206BA">
        <w:rPr>
          <w:rFonts w:asciiTheme="minorHAnsi" w:hAnsiTheme="minorHAnsi" w:cstheme="minorHAnsi"/>
        </w:rPr>
        <w:t xml:space="preserve">The normal and extreme test conditions are summarized in </w:t>
      </w:r>
      <w:r>
        <w:rPr>
          <w:rFonts w:asciiTheme="minorHAnsi" w:hAnsiTheme="minorHAnsi" w:cstheme="minorHAnsi"/>
        </w:rPr>
        <w:t>Table 1</w:t>
      </w:r>
      <w:r w:rsidRPr="005206BA">
        <w:rPr>
          <w:rFonts w:asciiTheme="minorHAnsi" w:hAnsiTheme="minorHAnsi" w:cstheme="minorHAnsi"/>
        </w:rPr>
        <w:t>.</w:t>
      </w:r>
    </w:p>
    <w:p w:rsidR="005206BA" w:rsidRPr="005206BA" w:rsidRDefault="005206BA" w:rsidP="005206BA">
      <w:pPr>
        <w:rPr>
          <w:rFonts w:asciiTheme="minorHAnsi" w:hAnsiTheme="minorHAnsi" w:cstheme="minorHAnsi"/>
        </w:rPr>
      </w:pPr>
    </w:p>
    <w:tbl>
      <w:tblPr>
        <w:tblStyle w:val="TableGrid"/>
        <w:tblW w:w="9270" w:type="dxa"/>
        <w:tblInd w:w="198" w:type="dxa"/>
        <w:tblLook w:val="04A0" w:firstRow="1" w:lastRow="0" w:firstColumn="1" w:lastColumn="0" w:noHBand="0" w:noVBand="1"/>
      </w:tblPr>
      <w:tblGrid>
        <w:gridCol w:w="5868"/>
        <w:gridCol w:w="1134"/>
        <w:gridCol w:w="1134"/>
        <w:gridCol w:w="1134"/>
      </w:tblGrid>
      <w:tr w:rsidR="005206BA" w:rsidRPr="005206BA" w:rsidTr="005206BA">
        <w:tc>
          <w:tcPr>
            <w:tcW w:w="5868" w:type="dxa"/>
          </w:tcPr>
          <w:p w:rsidR="005206BA" w:rsidRPr="005206BA" w:rsidRDefault="005206BA" w:rsidP="005206BA">
            <w:pPr>
              <w:rPr>
                <w:rFonts w:cstheme="minorHAnsi"/>
                <w:b/>
                <w:lang w:val="en-US"/>
              </w:rPr>
            </w:pPr>
            <w:r w:rsidRPr="005206BA">
              <w:rPr>
                <w:rFonts w:cstheme="minorHAnsi"/>
                <w:b/>
                <w:lang w:val="en-US"/>
              </w:rPr>
              <w:t>Parameter</w:t>
            </w:r>
          </w:p>
        </w:tc>
        <w:tc>
          <w:tcPr>
            <w:tcW w:w="1134" w:type="dxa"/>
          </w:tcPr>
          <w:p w:rsidR="005206BA" w:rsidRPr="005206BA" w:rsidRDefault="005206BA" w:rsidP="005206BA">
            <w:pPr>
              <w:rPr>
                <w:rFonts w:cstheme="minorHAnsi"/>
                <w:b/>
                <w:lang w:val="en-US"/>
              </w:rPr>
            </w:pPr>
            <w:r w:rsidRPr="005206BA">
              <w:rPr>
                <w:rFonts w:cstheme="minorHAnsi"/>
                <w:b/>
                <w:lang w:val="en-US"/>
              </w:rPr>
              <w:t>Min</w:t>
            </w:r>
          </w:p>
        </w:tc>
        <w:tc>
          <w:tcPr>
            <w:tcW w:w="1134" w:type="dxa"/>
          </w:tcPr>
          <w:p w:rsidR="005206BA" w:rsidRPr="005206BA" w:rsidRDefault="005206BA" w:rsidP="005206BA">
            <w:pPr>
              <w:rPr>
                <w:rFonts w:cstheme="minorHAnsi"/>
                <w:b/>
                <w:lang w:val="en-US"/>
              </w:rPr>
            </w:pPr>
            <w:r w:rsidRPr="005206BA">
              <w:rPr>
                <w:rFonts w:cstheme="minorHAnsi"/>
                <w:b/>
                <w:lang w:val="en-US"/>
              </w:rPr>
              <w:t>Max</w:t>
            </w:r>
          </w:p>
        </w:tc>
        <w:tc>
          <w:tcPr>
            <w:tcW w:w="1134" w:type="dxa"/>
          </w:tcPr>
          <w:p w:rsidR="005206BA" w:rsidRPr="005206BA" w:rsidRDefault="005206BA" w:rsidP="005206BA">
            <w:pPr>
              <w:rPr>
                <w:rFonts w:cstheme="minorHAnsi"/>
                <w:b/>
                <w:lang w:val="en-US"/>
              </w:rPr>
            </w:pPr>
            <w:r w:rsidRPr="005206BA">
              <w:rPr>
                <w:rFonts w:cstheme="minorHAnsi"/>
                <w:b/>
                <w:lang w:val="en-US"/>
              </w:rPr>
              <w:t>Unit</w:t>
            </w:r>
          </w:p>
        </w:tc>
      </w:tr>
      <w:tr w:rsidR="005206BA" w:rsidRPr="005206BA" w:rsidTr="005206BA">
        <w:tc>
          <w:tcPr>
            <w:tcW w:w="5868" w:type="dxa"/>
          </w:tcPr>
          <w:p w:rsidR="005206BA" w:rsidRPr="005206BA" w:rsidRDefault="005206BA" w:rsidP="005206BA">
            <w:pPr>
              <w:rPr>
                <w:rFonts w:cstheme="minorHAnsi"/>
              </w:rPr>
            </w:pPr>
            <w:r w:rsidRPr="005206BA">
              <w:rPr>
                <w:rFonts w:cstheme="minorHAnsi"/>
              </w:rPr>
              <w:t>Temperature</w:t>
            </w:r>
          </w:p>
        </w:tc>
        <w:tc>
          <w:tcPr>
            <w:tcW w:w="1134" w:type="dxa"/>
          </w:tcPr>
          <w:p w:rsidR="005206BA" w:rsidRPr="005206BA" w:rsidRDefault="005206BA" w:rsidP="005206BA">
            <w:pPr>
              <w:rPr>
                <w:rFonts w:cstheme="minorHAnsi"/>
              </w:rPr>
            </w:pPr>
            <w:r w:rsidRPr="005206BA">
              <w:rPr>
                <w:rFonts w:cstheme="minorHAnsi"/>
              </w:rPr>
              <w:t>+15</w:t>
            </w:r>
          </w:p>
        </w:tc>
        <w:tc>
          <w:tcPr>
            <w:tcW w:w="1134" w:type="dxa"/>
          </w:tcPr>
          <w:p w:rsidR="005206BA" w:rsidRPr="005206BA" w:rsidRDefault="005206BA" w:rsidP="005206BA">
            <w:pPr>
              <w:rPr>
                <w:rFonts w:cstheme="minorHAnsi"/>
              </w:rPr>
            </w:pPr>
            <w:r w:rsidRPr="005206BA">
              <w:rPr>
                <w:rFonts w:cstheme="minorHAnsi"/>
              </w:rPr>
              <w:t>+35</w:t>
            </w:r>
          </w:p>
        </w:tc>
        <w:tc>
          <w:tcPr>
            <w:tcW w:w="1134" w:type="dxa"/>
          </w:tcPr>
          <w:p w:rsidR="005206BA" w:rsidRPr="005206BA" w:rsidRDefault="005206BA" w:rsidP="005206BA">
            <w:pPr>
              <w:rPr>
                <w:rFonts w:cstheme="minorHAnsi"/>
              </w:rPr>
            </w:pPr>
            <w:r w:rsidRPr="005206BA">
              <w:rPr>
                <w:rFonts w:cstheme="minorHAnsi"/>
              </w:rPr>
              <w:sym w:font="Symbol" w:char="F0B0"/>
            </w:r>
            <w:r w:rsidRPr="005206BA">
              <w:rPr>
                <w:rFonts w:cstheme="minorHAnsi"/>
              </w:rPr>
              <w:t>C</w:t>
            </w:r>
          </w:p>
        </w:tc>
      </w:tr>
      <w:tr w:rsidR="005206BA" w:rsidRPr="005206BA" w:rsidTr="005206BA">
        <w:tc>
          <w:tcPr>
            <w:tcW w:w="5868" w:type="dxa"/>
          </w:tcPr>
          <w:p w:rsidR="005206BA" w:rsidRPr="005206BA" w:rsidRDefault="005206BA" w:rsidP="005206BA">
            <w:pPr>
              <w:rPr>
                <w:rFonts w:cstheme="minorHAnsi"/>
              </w:rPr>
            </w:pPr>
            <w:r w:rsidRPr="005206BA">
              <w:rPr>
                <w:rFonts w:cstheme="minorHAnsi"/>
              </w:rPr>
              <w:t>Humidity</w:t>
            </w:r>
          </w:p>
        </w:tc>
        <w:tc>
          <w:tcPr>
            <w:tcW w:w="1134" w:type="dxa"/>
          </w:tcPr>
          <w:p w:rsidR="005206BA" w:rsidRPr="005206BA" w:rsidRDefault="005206BA" w:rsidP="005206BA">
            <w:pPr>
              <w:rPr>
                <w:rFonts w:cstheme="minorHAnsi"/>
              </w:rPr>
            </w:pPr>
            <w:r w:rsidRPr="005206BA">
              <w:rPr>
                <w:rFonts w:cstheme="minorHAnsi"/>
              </w:rPr>
              <w:t>20</w:t>
            </w:r>
          </w:p>
        </w:tc>
        <w:tc>
          <w:tcPr>
            <w:tcW w:w="1134" w:type="dxa"/>
          </w:tcPr>
          <w:p w:rsidR="005206BA" w:rsidRPr="005206BA" w:rsidRDefault="005206BA" w:rsidP="005206BA">
            <w:pPr>
              <w:rPr>
                <w:rFonts w:cstheme="minorHAnsi"/>
              </w:rPr>
            </w:pPr>
            <w:r w:rsidRPr="005206BA">
              <w:rPr>
                <w:rFonts w:cstheme="minorHAnsi"/>
              </w:rPr>
              <w:t>75</w:t>
            </w:r>
          </w:p>
        </w:tc>
        <w:tc>
          <w:tcPr>
            <w:tcW w:w="1134" w:type="dxa"/>
          </w:tcPr>
          <w:p w:rsidR="005206BA" w:rsidRPr="005206BA" w:rsidRDefault="005206BA" w:rsidP="005206BA">
            <w:pPr>
              <w:rPr>
                <w:rFonts w:cstheme="minorHAnsi"/>
              </w:rPr>
            </w:pPr>
            <w:r w:rsidRPr="005206BA">
              <w:rPr>
                <w:rFonts w:cstheme="minorHAnsi"/>
              </w:rPr>
              <w:t>%</w:t>
            </w:r>
          </w:p>
        </w:tc>
      </w:tr>
      <w:tr w:rsidR="005206BA" w:rsidRPr="005206BA" w:rsidTr="005206BA">
        <w:tc>
          <w:tcPr>
            <w:tcW w:w="5868" w:type="dxa"/>
          </w:tcPr>
          <w:p w:rsidR="005206BA" w:rsidRPr="005206BA" w:rsidRDefault="005206BA" w:rsidP="005206BA">
            <w:pPr>
              <w:rPr>
                <w:rFonts w:cstheme="minorHAnsi"/>
              </w:rPr>
            </w:pPr>
            <w:r w:rsidRPr="005206BA">
              <w:rPr>
                <w:rFonts w:cstheme="minorHAnsi"/>
              </w:rPr>
              <w:t>Power Supply (Normal)</w:t>
            </w:r>
            <w:r w:rsidRPr="005206BA">
              <w:rPr>
                <w:rStyle w:val="FootnoteReference"/>
                <w:rFonts w:cstheme="minorHAnsi"/>
              </w:rPr>
              <w:footnoteReference w:id="1"/>
            </w:r>
          </w:p>
        </w:tc>
        <w:tc>
          <w:tcPr>
            <w:tcW w:w="1134" w:type="dxa"/>
          </w:tcPr>
          <w:p w:rsidR="005206BA" w:rsidRPr="005206BA" w:rsidRDefault="005206BA" w:rsidP="005206BA">
            <w:pPr>
              <w:rPr>
                <w:rFonts w:cstheme="minorHAnsi"/>
              </w:rPr>
            </w:pPr>
            <w:r w:rsidRPr="005206BA">
              <w:rPr>
                <w:rFonts w:cstheme="minorHAnsi"/>
              </w:rPr>
              <w:t>23</w:t>
            </w:r>
          </w:p>
        </w:tc>
        <w:tc>
          <w:tcPr>
            <w:tcW w:w="1134" w:type="dxa"/>
          </w:tcPr>
          <w:p w:rsidR="005206BA" w:rsidRPr="005206BA" w:rsidRDefault="005206BA" w:rsidP="005206BA">
            <w:pPr>
              <w:rPr>
                <w:rFonts w:cstheme="minorHAnsi"/>
              </w:rPr>
            </w:pPr>
            <w:r w:rsidRPr="005206BA">
              <w:rPr>
                <w:rFonts w:cstheme="minorHAnsi"/>
              </w:rPr>
              <w:t>25</w:t>
            </w:r>
          </w:p>
        </w:tc>
        <w:tc>
          <w:tcPr>
            <w:tcW w:w="1134" w:type="dxa"/>
          </w:tcPr>
          <w:p w:rsidR="005206BA" w:rsidRPr="005206BA" w:rsidRDefault="005206BA" w:rsidP="005206BA">
            <w:pPr>
              <w:rPr>
                <w:rFonts w:cstheme="minorHAnsi"/>
              </w:rPr>
            </w:pPr>
            <w:r w:rsidRPr="005206BA">
              <w:rPr>
                <w:rFonts w:cstheme="minorHAnsi"/>
              </w:rPr>
              <w:t>VDC</w:t>
            </w:r>
          </w:p>
        </w:tc>
      </w:tr>
      <w:tr w:rsidR="005206BA" w:rsidRPr="005206BA" w:rsidTr="005206BA">
        <w:trPr>
          <w:trHeight w:val="192"/>
        </w:trPr>
        <w:tc>
          <w:tcPr>
            <w:tcW w:w="5868" w:type="dxa"/>
          </w:tcPr>
          <w:p w:rsidR="005206BA" w:rsidRPr="005206BA" w:rsidRDefault="005206BA" w:rsidP="005206BA">
            <w:pPr>
              <w:rPr>
                <w:rFonts w:cstheme="minorHAnsi"/>
              </w:rPr>
            </w:pPr>
            <w:r w:rsidRPr="005206BA">
              <w:rPr>
                <w:rFonts w:cstheme="minorHAnsi"/>
              </w:rPr>
              <w:t>Power Supply (Extreme)</w:t>
            </w:r>
            <w:r w:rsidRPr="005206BA">
              <w:rPr>
                <w:rStyle w:val="FootnoteReference"/>
                <w:rFonts w:cstheme="minorHAnsi"/>
              </w:rPr>
              <w:footnoteReference w:id="2"/>
            </w:r>
          </w:p>
        </w:tc>
        <w:tc>
          <w:tcPr>
            <w:tcW w:w="1134" w:type="dxa"/>
          </w:tcPr>
          <w:p w:rsidR="005206BA" w:rsidRPr="005206BA" w:rsidRDefault="005206BA" w:rsidP="005206BA">
            <w:pPr>
              <w:rPr>
                <w:rFonts w:cstheme="minorHAnsi"/>
              </w:rPr>
            </w:pPr>
            <w:r w:rsidRPr="005206BA">
              <w:rPr>
                <w:rFonts w:cstheme="minorHAnsi"/>
              </w:rPr>
              <w:t>21.6</w:t>
            </w:r>
          </w:p>
        </w:tc>
        <w:tc>
          <w:tcPr>
            <w:tcW w:w="1134" w:type="dxa"/>
          </w:tcPr>
          <w:p w:rsidR="005206BA" w:rsidRPr="005206BA" w:rsidRDefault="005206BA" w:rsidP="005206BA">
            <w:pPr>
              <w:rPr>
                <w:rFonts w:cstheme="minorHAnsi"/>
              </w:rPr>
            </w:pPr>
            <w:r w:rsidRPr="005206BA">
              <w:rPr>
                <w:rFonts w:cstheme="minorHAnsi"/>
              </w:rPr>
              <w:t>31.2</w:t>
            </w:r>
          </w:p>
        </w:tc>
        <w:tc>
          <w:tcPr>
            <w:tcW w:w="1134" w:type="dxa"/>
          </w:tcPr>
          <w:p w:rsidR="005206BA" w:rsidRPr="005206BA" w:rsidRDefault="005206BA" w:rsidP="005206BA">
            <w:pPr>
              <w:rPr>
                <w:rFonts w:cstheme="minorHAnsi"/>
              </w:rPr>
            </w:pPr>
            <w:r w:rsidRPr="005206BA">
              <w:rPr>
                <w:rFonts w:cstheme="minorHAnsi"/>
              </w:rPr>
              <w:t>VDC</w:t>
            </w:r>
          </w:p>
        </w:tc>
      </w:tr>
    </w:tbl>
    <w:p w:rsidR="005206BA" w:rsidRDefault="005206BA" w:rsidP="009812F2">
      <w:pPr>
        <w:pStyle w:val="Caption"/>
      </w:pPr>
      <w:bookmarkStart w:id="13" w:name="_Toc492059240"/>
      <w:bookmarkStart w:id="14" w:name="_Toc456425815"/>
      <w:r>
        <w:t xml:space="preserve">Table </w:t>
      </w:r>
      <w:fldSimple w:instr=" SEQ Table \* ARABIC ">
        <w:r w:rsidR="009812F2">
          <w:rPr>
            <w:noProof/>
          </w:rPr>
          <w:t>1</w:t>
        </w:r>
      </w:fldSimple>
      <w:r>
        <w:t xml:space="preserve"> - </w:t>
      </w:r>
      <w:r w:rsidRPr="0036127F">
        <w:t>Normal and extreme test conditions</w:t>
      </w:r>
      <w:bookmarkEnd w:id="13"/>
    </w:p>
    <w:p w:rsidR="005206BA" w:rsidRPr="005206BA" w:rsidRDefault="005206BA" w:rsidP="005206BA">
      <w:pPr>
        <w:pStyle w:val="Heading2"/>
        <w:keepLines/>
        <w:numPr>
          <w:ilvl w:val="1"/>
          <w:numId w:val="20"/>
        </w:numPr>
        <w:spacing w:before="40"/>
        <w:jc w:val="left"/>
        <w:rPr>
          <w:rFonts w:asciiTheme="minorHAnsi" w:hAnsiTheme="minorHAnsi" w:cstheme="minorHAnsi"/>
        </w:rPr>
      </w:pPr>
      <w:bookmarkStart w:id="15" w:name="_Toc492059196"/>
      <w:r w:rsidRPr="005206BA">
        <w:rPr>
          <w:rFonts w:asciiTheme="minorHAnsi" w:hAnsiTheme="minorHAnsi" w:cstheme="minorHAnsi"/>
        </w:rPr>
        <w:lastRenderedPageBreak/>
        <w:t>Standard test environment</w:t>
      </w:r>
      <w:bookmarkEnd w:id="14"/>
      <w:bookmarkEnd w:id="15"/>
    </w:p>
    <w:p w:rsidR="005206BA" w:rsidRDefault="005206BA" w:rsidP="005206BA">
      <w:pPr>
        <w:rPr>
          <w:rFonts w:asciiTheme="minorHAnsi" w:hAnsiTheme="minorHAnsi" w:cstheme="minorHAnsi"/>
        </w:rPr>
      </w:pPr>
      <w:r w:rsidRPr="005206BA">
        <w:rPr>
          <w:rFonts w:asciiTheme="minorHAnsi" w:hAnsiTheme="minorHAnsi" w:cstheme="minorHAnsi"/>
        </w:rPr>
        <w:t>The EUT is tested in an environment using test equipment to simulate and log VDL messages.  The environment will consist of at least 10 simulated targets.  The simulated targets shall include an appropriate number of targets of:</w:t>
      </w:r>
    </w:p>
    <w:p w:rsidR="005206BA" w:rsidRPr="005206BA" w:rsidRDefault="005206BA" w:rsidP="005206BA">
      <w:pPr>
        <w:rPr>
          <w:rFonts w:asciiTheme="minorHAnsi" w:hAnsiTheme="minorHAnsi" w:cstheme="minorHAnsi"/>
        </w:rPr>
      </w:pPr>
    </w:p>
    <w:p w:rsidR="005206BA" w:rsidRPr="005206BA" w:rsidRDefault="005206BA" w:rsidP="005206BA">
      <w:pPr>
        <w:pStyle w:val="ListParagraph"/>
        <w:numPr>
          <w:ilvl w:val="0"/>
          <w:numId w:val="47"/>
        </w:numPr>
        <w:contextualSpacing/>
        <w:rPr>
          <w:rFonts w:asciiTheme="minorHAnsi" w:hAnsiTheme="minorHAnsi" w:cstheme="minorHAnsi"/>
        </w:rPr>
      </w:pPr>
      <w:r w:rsidRPr="005206BA">
        <w:rPr>
          <w:rFonts w:asciiTheme="minorHAnsi" w:hAnsiTheme="minorHAnsi" w:cstheme="minorHAnsi"/>
        </w:rPr>
        <w:t>Class A Mobile</w:t>
      </w:r>
    </w:p>
    <w:p w:rsidR="005206BA" w:rsidRPr="005206BA" w:rsidRDefault="005206BA" w:rsidP="005206BA">
      <w:pPr>
        <w:pStyle w:val="ListParagraph"/>
        <w:numPr>
          <w:ilvl w:val="0"/>
          <w:numId w:val="47"/>
        </w:numPr>
        <w:contextualSpacing/>
        <w:rPr>
          <w:rFonts w:asciiTheme="minorHAnsi" w:hAnsiTheme="minorHAnsi" w:cstheme="minorHAnsi"/>
        </w:rPr>
      </w:pPr>
      <w:r w:rsidRPr="005206BA">
        <w:rPr>
          <w:rFonts w:asciiTheme="minorHAnsi" w:hAnsiTheme="minorHAnsi" w:cstheme="minorHAnsi"/>
        </w:rPr>
        <w:t>Class B “CS” Mobile</w:t>
      </w:r>
    </w:p>
    <w:p w:rsidR="005206BA" w:rsidRPr="005206BA" w:rsidRDefault="005206BA" w:rsidP="005206BA">
      <w:pPr>
        <w:pStyle w:val="ListParagraph"/>
        <w:numPr>
          <w:ilvl w:val="0"/>
          <w:numId w:val="47"/>
        </w:numPr>
        <w:contextualSpacing/>
        <w:rPr>
          <w:rFonts w:asciiTheme="minorHAnsi" w:hAnsiTheme="minorHAnsi" w:cstheme="minorHAnsi"/>
        </w:rPr>
      </w:pPr>
      <w:r w:rsidRPr="005206BA">
        <w:rPr>
          <w:rFonts w:asciiTheme="minorHAnsi" w:hAnsiTheme="minorHAnsi" w:cstheme="minorHAnsi"/>
        </w:rPr>
        <w:t>Class B “SO” Mobile</w:t>
      </w:r>
    </w:p>
    <w:p w:rsidR="005206BA" w:rsidRPr="005206BA" w:rsidRDefault="005206BA" w:rsidP="005206BA">
      <w:pPr>
        <w:pStyle w:val="ListParagraph"/>
        <w:numPr>
          <w:ilvl w:val="0"/>
          <w:numId w:val="47"/>
        </w:numPr>
        <w:contextualSpacing/>
        <w:rPr>
          <w:rFonts w:asciiTheme="minorHAnsi" w:hAnsiTheme="minorHAnsi" w:cstheme="minorHAnsi"/>
        </w:rPr>
      </w:pPr>
      <w:r w:rsidRPr="005206BA">
        <w:rPr>
          <w:rFonts w:asciiTheme="minorHAnsi" w:hAnsiTheme="minorHAnsi" w:cstheme="minorHAnsi"/>
        </w:rPr>
        <w:t>Base station</w:t>
      </w:r>
    </w:p>
    <w:p w:rsidR="005206BA" w:rsidRPr="005206BA" w:rsidRDefault="005206BA" w:rsidP="005206BA">
      <w:pPr>
        <w:pStyle w:val="ListParagraph"/>
        <w:numPr>
          <w:ilvl w:val="0"/>
          <w:numId w:val="47"/>
        </w:numPr>
        <w:contextualSpacing/>
        <w:rPr>
          <w:rFonts w:asciiTheme="minorHAnsi" w:hAnsiTheme="minorHAnsi" w:cstheme="minorHAnsi"/>
        </w:rPr>
      </w:pPr>
      <w:r w:rsidRPr="005206BA">
        <w:rPr>
          <w:rFonts w:asciiTheme="minorHAnsi" w:hAnsiTheme="minorHAnsi" w:cstheme="minorHAnsi"/>
        </w:rPr>
        <w:t>AIS AtoN Station</w:t>
      </w:r>
    </w:p>
    <w:p w:rsidR="005206BA" w:rsidRPr="005206BA" w:rsidRDefault="005206BA" w:rsidP="005206BA">
      <w:pPr>
        <w:pStyle w:val="ListParagraph"/>
        <w:numPr>
          <w:ilvl w:val="0"/>
          <w:numId w:val="47"/>
        </w:numPr>
        <w:contextualSpacing/>
        <w:rPr>
          <w:rFonts w:asciiTheme="minorHAnsi" w:hAnsiTheme="minorHAnsi" w:cstheme="minorHAnsi"/>
        </w:rPr>
      </w:pPr>
      <w:r w:rsidRPr="005206BA">
        <w:rPr>
          <w:rFonts w:asciiTheme="minorHAnsi" w:hAnsiTheme="minorHAnsi" w:cstheme="minorHAnsi"/>
        </w:rPr>
        <w:t>SAR Aircraft</w:t>
      </w:r>
    </w:p>
    <w:p w:rsidR="005206BA" w:rsidRPr="005206BA" w:rsidRDefault="005206BA" w:rsidP="005206BA">
      <w:pPr>
        <w:pStyle w:val="ListParagraph"/>
        <w:numPr>
          <w:ilvl w:val="0"/>
          <w:numId w:val="47"/>
        </w:numPr>
        <w:contextualSpacing/>
        <w:rPr>
          <w:rFonts w:asciiTheme="minorHAnsi" w:hAnsiTheme="minorHAnsi" w:cstheme="minorHAnsi"/>
        </w:rPr>
      </w:pPr>
      <w:r w:rsidRPr="005206BA">
        <w:rPr>
          <w:rFonts w:asciiTheme="minorHAnsi" w:hAnsiTheme="minorHAnsi" w:cstheme="minorHAnsi"/>
        </w:rPr>
        <w:t>AIS SART</w:t>
      </w:r>
    </w:p>
    <w:p w:rsidR="005206BA" w:rsidRPr="005206BA" w:rsidRDefault="005206BA" w:rsidP="005206BA">
      <w:pPr>
        <w:pStyle w:val="ListParagraph"/>
        <w:numPr>
          <w:ilvl w:val="0"/>
          <w:numId w:val="47"/>
        </w:numPr>
        <w:contextualSpacing/>
        <w:rPr>
          <w:rFonts w:asciiTheme="minorHAnsi" w:hAnsiTheme="minorHAnsi" w:cstheme="minorHAnsi"/>
        </w:rPr>
      </w:pPr>
      <w:r w:rsidRPr="005206BA">
        <w:rPr>
          <w:rFonts w:asciiTheme="minorHAnsi" w:hAnsiTheme="minorHAnsi" w:cstheme="minorHAnsi"/>
        </w:rPr>
        <w:t>VDE Mobile</w:t>
      </w:r>
    </w:p>
    <w:p w:rsidR="005206BA" w:rsidRPr="005206BA" w:rsidRDefault="005206BA" w:rsidP="005206BA">
      <w:pPr>
        <w:pStyle w:val="ListParagraph"/>
        <w:numPr>
          <w:ilvl w:val="0"/>
          <w:numId w:val="47"/>
        </w:numPr>
        <w:contextualSpacing/>
        <w:rPr>
          <w:rFonts w:asciiTheme="minorHAnsi" w:hAnsiTheme="minorHAnsi" w:cstheme="minorHAnsi"/>
        </w:rPr>
      </w:pPr>
      <w:r w:rsidRPr="005206BA">
        <w:rPr>
          <w:rFonts w:asciiTheme="minorHAnsi" w:hAnsiTheme="minorHAnsi" w:cstheme="minorHAnsi"/>
        </w:rPr>
        <w:t>ASM Mobile</w:t>
      </w:r>
    </w:p>
    <w:p w:rsidR="005206BA" w:rsidRPr="005206BA" w:rsidRDefault="005206BA" w:rsidP="005206BA">
      <w:pPr>
        <w:pStyle w:val="ListParagraph"/>
        <w:numPr>
          <w:ilvl w:val="0"/>
          <w:numId w:val="47"/>
        </w:numPr>
        <w:contextualSpacing/>
        <w:rPr>
          <w:rFonts w:asciiTheme="minorHAnsi" w:hAnsiTheme="minorHAnsi" w:cstheme="minorHAnsi"/>
        </w:rPr>
      </w:pPr>
      <w:r w:rsidRPr="005206BA">
        <w:rPr>
          <w:rFonts w:asciiTheme="minorHAnsi" w:hAnsiTheme="minorHAnsi" w:cstheme="minorHAnsi"/>
        </w:rPr>
        <w:t>VDE Base Station</w:t>
      </w:r>
    </w:p>
    <w:p w:rsidR="005206BA" w:rsidRPr="005206BA" w:rsidRDefault="005206BA" w:rsidP="005206BA">
      <w:pPr>
        <w:pStyle w:val="ListParagraph"/>
        <w:numPr>
          <w:ilvl w:val="0"/>
          <w:numId w:val="47"/>
        </w:numPr>
        <w:contextualSpacing/>
        <w:rPr>
          <w:rFonts w:asciiTheme="minorHAnsi" w:hAnsiTheme="minorHAnsi" w:cstheme="minorHAnsi"/>
        </w:rPr>
      </w:pPr>
      <w:r w:rsidRPr="005206BA">
        <w:rPr>
          <w:rFonts w:asciiTheme="minorHAnsi" w:hAnsiTheme="minorHAnsi" w:cstheme="minorHAnsi"/>
        </w:rPr>
        <w:t>ASM Base Station</w:t>
      </w:r>
    </w:p>
    <w:p w:rsidR="005206BA" w:rsidRPr="005206BA" w:rsidRDefault="005206BA" w:rsidP="005206BA">
      <w:pPr>
        <w:rPr>
          <w:rFonts w:asciiTheme="minorHAnsi" w:hAnsiTheme="minorHAnsi" w:cstheme="minorHAnsi"/>
        </w:rPr>
      </w:pPr>
    </w:p>
    <w:p w:rsidR="005206BA" w:rsidRPr="005206BA" w:rsidRDefault="005206BA" w:rsidP="005206BA">
      <w:pPr>
        <w:rPr>
          <w:rFonts w:asciiTheme="minorHAnsi" w:hAnsiTheme="minorHAnsi" w:cstheme="minorHAnsi"/>
        </w:rPr>
      </w:pPr>
      <w:r w:rsidRPr="005206BA">
        <w:rPr>
          <w:rFonts w:asciiTheme="minorHAnsi" w:hAnsiTheme="minorHAnsi" w:cstheme="minorHAnsi"/>
        </w:rPr>
        <w:t>The signal input level at the RF input port of the EUT for any simulated target shall be at least -100 dBm.</w:t>
      </w:r>
    </w:p>
    <w:p w:rsidR="005206BA" w:rsidRPr="005206BA" w:rsidRDefault="005206BA" w:rsidP="005206BA">
      <w:pPr>
        <w:rPr>
          <w:rFonts w:asciiTheme="minorHAnsi" w:hAnsiTheme="minorHAnsi" w:cstheme="minorHAnsi"/>
        </w:rPr>
      </w:pPr>
      <w:r w:rsidRPr="005206BA">
        <w:rPr>
          <w:rFonts w:asciiTheme="minorHAnsi" w:hAnsiTheme="minorHAnsi" w:cstheme="minorHAnsi"/>
          <w:noProof/>
          <w:lang w:val="en-IE" w:eastAsia="en-IE"/>
        </w:rPr>
        <w:drawing>
          <wp:inline distT="0" distB="0" distL="0" distR="0" wp14:anchorId="533B109B" wp14:editId="1BF8EDAB">
            <wp:extent cx="6008370" cy="2335530"/>
            <wp:effectExtent l="0" t="0" r="11430" b="127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6008370" cy="2335530"/>
                    </a:xfrm>
                    <a:prstGeom prst="rect">
                      <a:avLst/>
                    </a:prstGeom>
                  </pic:spPr>
                </pic:pic>
              </a:graphicData>
            </a:graphic>
          </wp:inline>
        </w:drawing>
      </w:r>
    </w:p>
    <w:p w:rsidR="005206BA" w:rsidRPr="005206BA" w:rsidRDefault="005206BA" w:rsidP="009812F2">
      <w:pPr>
        <w:pStyle w:val="Caption"/>
      </w:pPr>
      <w:bookmarkStart w:id="16" w:name="_Toc492059257"/>
      <w:r>
        <w:t xml:space="preserve">Figure </w:t>
      </w:r>
      <w:fldSimple w:instr=" SEQ Figure \* ARABIC ">
        <w:r w:rsidR="005C2D3C">
          <w:rPr>
            <w:noProof/>
          </w:rPr>
          <w:t>1</w:t>
        </w:r>
      </w:fldSimple>
      <w:r>
        <w:t xml:space="preserve"> - </w:t>
      </w:r>
      <w:r w:rsidRPr="003460A5">
        <w:t>Block Diagram of standard test environment</w:t>
      </w:r>
      <w:bookmarkEnd w:id="16"/>
    </w:p>
    <w:p w:rsidR="005206BA" w:rsidRDefault="00DA4CF8" w:rsidP="005206BA">
      <w:pPr>
        <w:rPr>
          <w:rFonts w:asciiTheme="minorHAnsi" w:hAnsiTheme="minorHAnsi" w:cstheme="minorHAnsi"/>
        </w:rPr>
      </w:pPr>
      <w:r>
        <w:rPr>
          <w:rFonts w:asciiTheme="minorHAnsi" w:hAnsiTheme="minorHAnsi" w:cstheme="minorHAnsi"/>
        </w:rPr>
        <w:t>The</w:t>
      </w:r>
      <w:r w:rsidR="008B19DC">
        <w:rPr>
          <w:rFonts w:asciiTheme="minorHAnsi" w:hAnsiTheme="minorHAnsi" w:cstheme="minorHAnsi"/>
        </w:rPr>
        <w:t xml:space="preserve"> ASM and VDE </w:t>
      </w:r>
      <w:r w:rsidR="001550EE">
        <w:rPr>
          <w:rFonts w:asciiTheme="minorHAnsi" w:hAnsiTheme="minorHAnsi" w:cstheme="minorHAnsi"/>
        </w:rPr>
        <w:t>Test B</w:t>
      </w:r>
      <w:r>
        <w:rPr>
          <w:rFonts w:asciiTheme="minorHAnsi" w:hAnsiTheme="minorHAnsi" w:cstheme="minorHAnsi"/>
        </w:rPr>
        <w:t>ed</w:t>
      </w:r>
      <w:r w:rsidR="001550EE">
        <w:rPr>
          <w:rFonts w:asciiTheme="minorHAnsi" w:hAnsiTheme="minorHAnsi" w:cstheme="minorHAnsi"/>
        </w:rPr>
        <w:t xml:space="preserve"> (VTB)</w:t>
      </w:r>
      <w:r>
        <w:rPr>
          <w:rFonts w:asciiTheme="minorHAnsi" w:hAnsiTheme="minorHAnsi" w:cstheme="minorHAnsi"/>
        </w:rPr>
        <w:t xml:space="preserve"> is a calibrated and tested SDR environment that is able to generate and measure all of the required signals and messages to complete the range of tests required to certify the </w:t>
      </w:r>
      <w:r w:rsidR="008B19DC">
        <w:rPr>
          <w:rFonts w:asciiTheme="minorHAnsi" w:hAnsiTheme="minorHAnsi" w:cstheme="minorHAnsi"/>
        </w:rPr>
        <w:t xml:space="preserve">ASM and </w:t>
      </w:r>
      <w:r>
        <w:rPr>
          <w:rFonts w:asciiTheme="minorHAnsi" w:hAnsiTheme="minorHAnsi" w:cstheme="minorHAnsi"/>
        </w:rPr>
        <w:t>VDE EUT as being compliant to the referred specifications.</w:t>
      </w:r>
    </w:p>
    <w:p w:rsidR="000308EA" w:rsidRDefault="000308EA" w:rsidP="005206BA">
      <w:pPr>
        <w:rPr>
          <w:rFonts w:asciiTheme="minorHAnsi" w:hAnsiTheme="minorHAnsi" w:cstheme="minorHAnsi"/>
        </w:rPr>
      </w:pPr>
    </w:p>
    <w:p w:rsidR="000308EA" w:rsidRDefault="000308EA" w:rsidP="005206BA">
      <w:pPr>
        <w:rPr>
          <w:rFonts w:asciiTheme="minorHAnsi" w:hAnsiTheme="minorHAnsi" w:cstheme="minorHAnsi"/>
        </w:rPr>
      </w:pPr>
      <w:r>
        <w:rPr>
          <w:rFonts w:asciiTheme="minorHAnsi" w:hAnsiTheme="minorHAnsi" w:cstheme="minorHAnsi"/>
        </w:rPr>
        <w:t>All messages in and out of the Presentation Interface (PI) will comply with IEC 61162. Where proprietary IEC61162 messages are used, these should be declared.</w:t>
      </w:r>
    </w:p>
    <w:p w:rsidR="000308EA" w:rsidRDefault="000308EA" w:rsidP="005206BA">
      <w:pPr>
        <w:rPr>
          <w:rFonts w:asciiTheme="minorHAnsi" w:hAnsiTheme="minorHAnsi" w:cstheme="minorHAnsi"/>
        </w:rPr>
      </w:pPr>
    </w:p>
    <w:p w:rsidR="000308EA" w:rsidRDefault="000308EA" w:rsidP="005206BA">
      <w:pPr>
        <w:rPr>
          <w:rFonts w:asciiTheme="minorHAnsi" w:hAnsiTheme="minorHAnsi" w:cstheme="minorHAnsi"/>
        </w:rPr>
      </w:pPr>
      <w:r>
        <w:rPr>
          <w:rFonts w:asciiTheme="minorHAnsi" w:hAnsiTheme="minorHAnsi" w:cstheme="minorHAnsi"/>
        </w:rPr>
        <w:t xml:space="preserve">Where an external application is required to interface with the </w:t>
      </w:r>
      <w:r w:rsidR="008B19DC">
        <w:rPr>
          <w:rFonts w:asciiTheme="minorHAnsi" w:hAnsiTheme="minorHAnsi" w:cstheme="minorHAnsi"/>
        </w:rPr>
        <w:t xml:space="preserve">ASM and </w:t>
      </w:r>
      <w:r>
        <w:rPr>
          <w:rFonts w:asciiTheme="minorHAnsi" w:hAnsiTheme="minorHAnsi" w:cstheme="minorHAnsi"/>
        </w:rPr>
        <w:t>VDE, this should be included.</w:t>
      </w:r>
    </w:p>
    <w:p w:rsidR="00DA4CF8" w:rsidRPr="005206BA" w:rsidRDefault="00DA4CF8" w:rsidP="005206BA">
      <w:pPr>
        <w:rPr>
          <w:rFonts w:asciiTheme="minorHAnsi" w:hAnsiTheme="minorHAnsi" w:cstheme="minorHAnsi"/>
        </w:rPr>
      </w:pPr>
    </w:p>
    <w:p w:rsidR="005206BA" w:rsidRPr="005206BA" w:rsidRDefault="005206BA" w:rsidP="005206BA">
      <w:pPr>
        <w:pStyle w:val="Heading2"/>
        <w:keepLines/>
        <w:numPr>
          <w:ilvl w:val="1"/>
          <w:numId w:val="20"/>
        </w:numPr>
        <w:spacing w:before="40"/>
        <w:jc w:val="left"/>
        <w:rPr>
          <w:rFonts w:asciiTheme="minorHAnsi" w:hAnsiTheme="minorHAnsi" w:cstheme="minorHAnsi"/>
        </w:rPr>
      </w:pPr>
      <w:bookmarkStart w:id="17" w:name="_Toc456425816"/>
      <w:bookmarkStart w:id="18" w:name="_Toc456425817"/>
      <w:bookmarkStart w:id="19" w:name="_Toc492059197"/>
      <w:bookmarkEnd w:id="17"/>
      <w:r w:rsidRPr="005206BA">
        <w:rPr>
          <w:rFonts w:asciiTheme="minorHAnsi" w:hAnsiTheme="minorHAnsi" w:cstheme="minorHAnsi"/>
        </w:rPr>
        <w:t>Common test conditions for protection from invalid controls</w:t>
      </w:r>
      <w:bookmarkEnd w:id="18"/>
      <w:bookmarkEnd w:id="19"/>
    </w:p>
    <w:p w:rsidR="001550EE" w:rsidRDefault="005206BA" w:rsidP="005206BA">
      <w:pPr>
        <w:rPr>
          <w:rFonts w:asciiTheme="minorHAnsi" w:hAnsiTheme="minorHAnsi" w:cstheme="minorHAnsi"/>
          <w:lang w:val="en-US"/>
        </w:rPr>
      </w:pPr>
      <w:r w:rsidRPr="005206BA">
        <w:rPr>
          <w:rFonts w:asciiTheme="minorHAnsi" w:hAnsiTheme="minorHAnsi" w:cstheme="minorHAnsi"/>
          <w:lang w:val="en-US"/>
        </w:rPr>
        <w:t xml:space="preserve">In all functional tests using Messages 4, 16, 17, 20, 22, 23 and DSC channel management telecommands, the messages or telecommands sender station shall use a valid base station MMSI format (see 6.12) to verify that the EUT operates as described in the required results. </w:t>
      </w:r>
    </w:p>
    <w:p w:rsidR="001550EE" w:rsidRDefault="001550EE" w:rsidP="005206BA">
      <w:pPr>
        <w:rPr>
          <w:rFonts w:asciiTheme="minorHAnsi" w:hAnsiTheme="minorHAnsi" w:cstheme="minorHAnsi"/>
          <w:lang w:val="en-US"/>
        </w:rPr>
      </w:pPr>
    </w:p>
    <w:p w:rsidR="005206BA" w:rsidRPr="005206BA" w:rsidRDefault="005206BA" w:rsidP="005206BA">
      <w:pPr>
        <w:rPr>
          <w:rFonts w:asciiTheme="minorHAnsi" w:hAnsiTheme="minorHAnsi" w:cstheme="minorHAnsi"/>
          <w:lang w:val="en-US"/>
        </w:rPr>
      </w:pPr>
      <w:r w:rsidRPr="005206BA">
        <w:rPr>
          <w:rFonts w:asciiTheme="minorHAnsi" w:hAnsiTheme="minorHAnsi" w:cstheme="minorHAnsi"/>
          <w:lang w:val="en-US"/>
        </w:rPr>
        <w:t xml:space="preserve">The tests shall be repeated using an invalid base station MMSI format for the messages or DSC telecommands sender station to verify that the EUT ignores these messages or telecommands. </w:t>
      </w:r>
    </w:p>
    <w:p w:rsidR="005206BA" w:rsidRPr="005206BA" w:rsidRDefault="005206BA" w:rsidP="005206BA">
      <w:pPr>
        <w:rPr>
          <w:rFonts w:asciiTheme="minorHAnsi" w:hAnsiTheme="minorHAnsi" w:cstheme="minorHAnsi"/>
        </w:rPr>
      </w:pPr>
    </w:p>
    <w:p w:rsidR="005206BA" w:rsidRPr="005206BA" w:rsidRDefault="005206BA" w:rsidP="005206BA">
      <w:pPr>
        <w:pStyle w:val="Heading2"/>
        <w:keepLines/>
        <w:numPr>
          <w:ilvl w:val="1"/>
          <w:numId w:val="20"/>
        </w:numPr>
        <w:spacing w:before="40"/>
        <w:jc w:val="left"/>
        <w:rPr>
          <w:rFonts w:asciiTheme="minorHAnsi" w:hAnsiTheme="minorHAnsi" w:cstheme="minorHAnsi"/>
        </w:rPr>
      </w:pPr>
      <w:bookmarkStart w:id="20" w:name="_Toc456425818"/>
      <w:bookmarkStart w:id="21" w:name="_Toc456425819"/>
      <w:bookmarkStart w:id="22" w:name="_Toc456425868"/>
      <w:bookmarkStart w:id="23" w:name="_Toc456425869"/>
      <w:bookmarkStart w:id="24" w:name="_Toc492059198"/>
      <w:bookmarkEnd w:id="20"/>
      <w:bookmarkEnd w:id="21"/>
      <w:bookmarkEnd w:id="22"/>
      <w:r w:rsidRPr="005206BA">
        <w:rPr>
          <w:rFonts w:asciiTheme="minorHAnsi" w:hAnsiTheme="minorHAnsi" w:cstheme="minorHAnsi"/>
        </w:rPr>
        <w:t>Test signals</w:t>
      </w:r>
      <w:bookmarkEnd w:id="23"/>
      <w:bookmarkEnd w:id="24"/>
    </w:p>
    <w:p w:rsidR="005206BA" w:rsidRDefault="005206BA" w:rsidP="005206BA">
      <w:pPr>
        <w:rPr>
          <w:rFonts w:asciiTheme="minorHAnsi" w:hAnsiTheme="minorHAnsi" w:cstheme="minorHAnsi"/>
        </w:rPr>
      </w:pPr>
      <w:r w:rsidRPr="005206BA">
        <w:rPr>
          <w:rFonts w:asciiTheme="minorHAnsi" w:hAnsiTheme="minorHAnsi" w:cstheme="minorHAnsi"/>
        </w:rPr>
        <w:t>In addition to the test signals 1 to 5 defined in IEC 61993</w:t>
      </w:r>
      <w:r w:rsidR="00FB1584">
        <w:rPr>
          <w:rFonts w:asciiTheme="minorHAnsi" w:hAnsiTheme="minorHAnsi" w:cstheme="minorHAnsi"/>
        </w:rPr>
        <w:t>-2</w:t>
      </w:r>
      <w:r w:rsidRPr="005206BA">
        <w:rPr>
          <w:rFonts w:asciiTheme="minorHAnsi" w:hAnsiTheme="minorHAnsi" w:cstheme="minorHAnsi"/>
        </w:rPr>
        <w:t xml:space="preserve"> 10.1 to 10.5, the following test signals are defined for testing </w:t>
      </w:r>
      <w:r w:rsidR="008B19DC">
        <w:rPr>
          <w:rFonts w:asciiTheme="minorHAnsi" w:hAnsiTheme="minorHAnsi" w:cstheme="minorHAnsi"/>
        </w:rPr>
        <w:t xml:space="preserve">ASM and </w:t>
      </w:r>
      <w:r w:rsidRPr="005206BA">
        <w:rPr>
          <w:rFonts w:asciiTheme="minorHAnsi" w:hAnsiTheme="minorHAnsi" w:cstheme="minorHAnsi"/>
        </w:rPr>
        <w:t>VDE.</w:t>
      </w:r>
    </w:p>
    <w:p w:rsidR="005206BA" w:rsidRPr="005206BA" w:rsidRDefault="005206BA" w:rsidP="005206BA">
      <w:pPr>
        <w:rPr>
          <w:rFonts w:asciiTheme="minorHAnsi" w:hAnsiTheme="minorHAnsi" w:cstheme="minorHAnsi"/>
        </w:rPr>
      </w:pPr>
    </w:p>
    <w:p w:rsidR="005206BA" w:rsidRPr="005206BA" w:rsidRDefault="005206BA" w:rsidP="005206BA">
      <w:pPr>
        <w:pStyle w:val="Heading3"/>
        <w:numPr>
          <w:ilvl w:val="2"/>
          <w:numId w:val="20"/>
        </w:numPr>
        <w:spacing w:before="40"/>
        <w:rPr>
          <w:rFonts w:asciiTheme="minorHAnsi" w:hAnsiTheme="minorHAnsi" w:cstheme="minorHAnsi"/>
        </w:rPr>
      </w:pPr>
      <w:bookmarkStart w:id="25" w:name="_Ref442952725"/>
      <w:bookmarkStart w:id="26" w:name="_Toc456425870"/>
      <w:bookmarkStart w:id="27" w:name="_Toc492059199"/>
      <w:r w:rsidRPr="005206BA">
        <w:rPr>
          <w:rFonts w:asciiTheme="minorHAnsi" w:hAnsiTheme="minorHAnsi" w:cstheme="minorHAnsi"/>
        </w:rPr>
        <w:lastRenderedPageBreak/>
        <w:t>Standard test signal number 6</w:t>
      </w:r>
      <w:bookmarkEnd w:id="25"/>
      <w:bookmarkEnd w:id="26"/>
      <w:bookmarkEnd w:id="27"/>
    </w:p>
    <w:p w:rsidR="005206BA" w:rsidRPr="005206BA" w:rsidRDefault="005206BA" w:rsidP="005206BA">
      <w:pPr>
        <w:rPr>
          <w:rFonts w:asciiTheme="minorHAnsi" w:hAnsiTheme="minorHAnsi" w:cstheme="minorHAnsi"/>
        </w:rPr>
      </w:pPr>
      <w:r w:rsidRPr="005206BA">
        <w:rPr>
          <w:rFonts w:asciiTheme="minorHAnsi" w:hAnsiTheme="minorHAnsi" w:cstheme="minorHAnsi"/>
        </w:rPr>
        <w:t>ASM message, using QPSK encoding in 25 kHz band (only band supported by ASM) with no coding.</w:t>
      </w:r>
    </w:p>
    <w:p w:rsidR="005206BA" w:rsidRPr="005206BA" w:rsidRDefault="005206BA" w:rsidP="005206BA">
      <w:pPr>
        <w:rPr>
          <w:rFonts w:asciiTheme="minorHAnsi" w:hAnsiTheme="minorHAnsi" w:cstheme="minorHAnsi"/>
        </w:rPr>
      </w:pPr>
    </w:p>
    <w:p w:rsidR="005206BA" w:rsidRPr="005206BA" w:rsidRDefault="005206BA" w:rsidP="005206BA">
      <w:pPr>
        <w:pStyle w:val="Heading3"/>
        <w:numPr>
          <w:ilvl w:val="2"/>
          <w:numId w:val="20"/>
        </w:numPr>
        <w:spacing w:before="40"/>
        <w:rPr>
          <w:rFonts w:asciiTheme="minorHAnsi" w:hAnsiTheme="minorHAnsi" w:cstheme="minorHAnsi"/>
        </w:rPr>
      </w:pPr>
      <w:bookmarkStart w:id="28" w:name="_Ref442952728"/>
      <w:bookmarkStart w:id="29" w:name="_Toc456425871"/>
      <w:bookmarkStart w:id="30" w:name="_Toc492059200"/>
      <w:r w:rsidRPr="005206BA">
        <w:rPr>
          <w:rFonts w:asciiTheme="minorHAnsi" w:hAnsiTheme="minorHAnsi" w:cstheme="minorHAnsi"/>
        </w:rPr>
        <w:t>Standard test signal number 7</w:t>
      </w:r>
      <w:bookmarkEnd w:id="28"/>
      <w:bookmarkEnd w:id="29"/>
      <w:bookmarkEnd w:id="30"/>
    </w:p>
    <w:p w:rsidR="005206BA" w:rsidRPr="005206BA" w:rsidRDefault="005206BA" w:rsidP="005206BA">
      <w:pPr>
        <w:rPr>
          <w:rFonts w:asciiTheme="minorHAnsi" w:hAnsiTheme="minorHAnsi" w:cstheme="minorHAnsi"/>
        </w:rPr>
      </w:pPr>
      <w:r w:rsidRPr="005206BA">
        <w:rPr>
          <w:rFonts w:asciiTheme="minorHAnsi" w:hAnsiTheme="minorHAnsi" w:cstheme="minorHAnsi"/>
        </w:rPr>
        <w:t>VDES message, using QPSK encoding and no FEC.  Signal can be in 25 kHz, 50 kHz or 100 kHz bandwidth.</w:t>
      </w:r>
    </w:p>
    <w:p w:rsidR="005206BA" w:rsidRPr="005206BA" w:rsidRDefault="005206BA" w:rsidP="005206BA">
      <w:pPr>
        <w:rPr>
          <w:rFonts w:asciiTheme="minorHAnsi" w:hAnsiTheme="minorHAnsi" w:cstheme="minorHAnsi"/>
        </w:rPr>
      </w:pPr>
    </w:p>
    <w:p w:rsidR="005206BA" w:rsidRPr="005206BA" w:rsidRDefault="005206BA" w:rsidP="005206BA">
      <w:pPr>
        <w:pStyle w:val="Heading3"/>
        <w:numPr>
          <w:ilvl w:val="2"/>
          <w:numId w:val="20"/>
        </w:numPr>
        <w:spacing w:before="40"/>
        <w:rPr>
          <w:rFonts w:asciiTheme="minorHAnsi" w:hAnsiTheme="minorHAnsi" w:cstheme="minorHAnsi"/>
        </w:rPr>
      </w:pPr>
      <w:bookmarkStart w:id="31" w:name="_Ref442952729"/>
      <w:bookmarkStart w:id="32" w:name="_Toc456425872"/>
      <w:bookmarkStart w:id="33" w:name="_Toc492059201"/>
      <w:r w:rsidRPr="005206BA">
        <w:rPr>
          <w:rFonts w:asciiTheme="minorHAnsi" w:hAnsiTheme="minorHAnsi" w:cstheme="minorHAnsi"/>
        </w:rPr>
        <w:t>Standard test signal number 8</w:t>
      </w:r>
      <w:bookmarkEnd w:id="31"/>
      <w:bookmarkEnd w:id="32"/>
      <w:bookmarkEnd w:id="33"/>
    </w:p>
    <w:p w:rsidR="005206BA" w:rsidRPr="005206BA" w:rsidRDefault="005206BA" w:rsidP="005206BA">
      <w:pPr>
        <w:rPr>
          <w:rFonts w:asciiTheme="minorHAnsi" w:hAnsiTheme="minorHAnsi" w:cstheme="minorHAnsi"/>
        </w:rPr>
      </w:pPr>
      <w:r w:rsidRPr="005206BA">
        <w:rPr>
          <w:rFonts w:asciiTheme="minorHAnsi" w:hAnsiTheme="minorHAnsi" w:cstheme="minorHAnsi"/>
        </w:rPr>
        <w:t>VDES message, using 8PSK encoding and no FEC.  Signal can be in 25 kHz, 50 kHz or 100 kHz bandwidth.</w:t>
      </w:r>
    </w:p>
    <w:p w:rsidR="005206BA" w:rsidRPr="005206BA" w:rsidRDefault="005206BA" w:rsidP="005206BA">
      <w:pPr>
        <w:rPr>
          <w:rFonts w:asciiTheme="minorHAnsi" w:hAnsiTheme="minorHAnsi" w:cstheme="minorHAnsi"/>
        </w:rPr>
      </w:pPr>
    </w:p>
    <w:p w:rsidR="005206BA" w:rsidRPr="005206BA" w:rsidRDefault="005206BA" w:rsidP="005206BA">
      <w:pPr>
        <w:pStyle w:val="Heading3"/>
        <w:numPr>
          <w:ilvl w:val="2"/>
          <w:numId w:val="20"/>
        </w:numPr>
        <w:spacing w:before="40"/>
        <w:rPr>
          <w:rFonts w:asciiTheme="minorHAnsi" w:hAnsiTheme="minorHAnsi" w:cstheme="minorHAnsi"/>
        </w:rPr>
      </w:pPr>
      <w:bookmarkStart w:id="34" w:name="_Ref442952730"/>
      <w:bookmarkStart w:id="35" w:name="_Toc456425873"/>
      <w:bookmarkStart w:id="36" w:name="_Toc492059202"/>
      <w:r w:rsidRPr="005206BA">
        <w:rPr>
          <w:rFonts w:asciiTheme="minorHAnsi" w:hAnsiTheme="minorHAnsi" w:cstheme="minorHAnsi"/>
        </w:rPr>
        <w:t>Standard test signal number 9</w:t>
      </w:r>
      <w:bookmarkEnd w:id="34"/>
      <w:bookmarkEnd w:id="35"/>
      <w:bookmarkEnd w:id="36"/>
    </w:p>
    <w:p w:rsidR="005206BA" w:rsidRPr="005206BA" w:rsidRDefault="005206BA" w:rsidP="005206BA">
      <w:pPr>
        <w:rPr>
          <w:rFonts w:asciiTheme="minorHAnsi" w:hAnsiTheme="minorHAnsi" w:cstheme="minorHAnsi"/>
        </w:rPr>
      </w:pPr>
      <w:r w:rsidRPr="005206BA">
        <w:rPr>
          <w:rFonts w:asciiTheme="minorHAnsi" w:hAnsiTheme="minorHAnsi" w:cstheme="minorHAnsi"/>
        </w:rPr>
        <w:t>VDES message, using 16QAM encoding and no FEC.  Signal can be in 25 kHz, 50 kHz or 100 kHz bandwidth.</w:t>
      </w:r>
    </w:p>
    <w:p w:rsidR="007044A5" w:rsidRDefault="007044A5">
      <w:pPr>
        <w:rPr>
          <w:rFonts w:asciiTheme="minorHAnsi" w:hAnsiTheme="minorHAnsi" w:cstheme="minorHAnsi"/>
        </w:rPr>
      </w:pPr>
    </w:p>
    <w:p w:rsidR="005206BA" w:rsidRPr="005206BA" w:rsidRDefault="005206BA" w:rsidP="005206BA">
      <w:pPr>
        <w:pStyle w:val="Heading1"/>
        <w:keepLines/>
        <w:numPr>
          <w:ilvl w:val="0"/>
          <w:numId w:val="20"/>
        </w:numPr>
        <w:spacing w:before="240" w:after="120"/>
        <w:ind w:left="431" w:hanging="431"/>
        <w:jc w:val="left"/>
        <w:rPr>
          <w:rFonts w:asciiTheme="minorHAnsi" w:hAnsiTheme="minorHAnsi" w:cstheme="minorHAnsi"/>
          <w:szCs w:val="22"/>
        </w:rPr>
      </w:pPr>
      <w:bookmarkStart w:id="37" w:name="_Toc456425874"/>
      <w:bookmarkStart w:id="38" w:name="_Toc492059203"/>
      <w:r w:rsidRPr="005206BA">
        <w:rPr>
          <w:rFonts w:asciiTheme="minorHAnsi" w:hAnsiTheme="minorHAnsi" w:cstheme="minorHAnsi"/>
          <w:szCs w:val="22"/>
        </w:rPr>
        <w:t>Methods for test</w:t>
      </w:r>
      <w:bookmarkEnd w:id="37"/>
      <w:bookmarkEnd w:id="38"/>
    </w:p>
    <w:p w:rsidR="005206BA" w:rsidRDefault="005206BA" w:rsidP="005206BA">
      <w:pPr>
        <w:rPr>
          <w:rFonts w:asciiTheme="minorHAnsi" w:hAnsiTheme="minorHAnsi" w:cstheme="minorHAnsi"/>
          <w:lang w:val="en-US"/>
        </w:rPr>
      </w:pPr>
      <w:r w:rsidRPr="005206BA">
        <w:rPr>
          <w:rFonts w:asciiTheme="minorHAnsi" w:hAnsiTheme="minorHAnsi" w:cstheme="minorHAnsi"/>
        </w:rPr>
        <w:t>From IEC 60945:  “</w:t>
      </w:r>
      <w:r w:rsidRPr="005206BA">
        <w:rPr>
          <w:rFonts w:asciiTheme="minorHAnsi" w:hAnsiTheme="minorHAnsi" w:cstheme="minorHAnsi"/>
          <w:lang w:val="en-US"/>
        </w:rPr>
        <w:t>Confirmation of technical performance is required at two or more levels. The level required to confirm compliance with selective parameters of the equipment standard is a performance test. The levels required only to confirm that the equipment operates are p</w:t>
      </w:r>
      <w:r w:rsidR="001550EE">
        <w:rPr>
          <w:rFonts w:asciiTheme="minorHAnsi" w:hAnsiTheme="minorHAnsi" w:cstheme="minorHAnsi"/>
          <w:lang w:val="en-US"/>
        </w:rPr>
        <w:t>erformance checks. Performance C</w:t>
      </w:r>
      <w:r w:rsidRPr="005206BA">
        <w:rPr>
          <w:rFonts w:asciiTheme="minorHAnsi" w:hAnsiTheme="minorHAnsi" w:cstheme="minorHAnsi"/>
          <w:lang w:val="en-US"/>
        </w:rPr>
        <w:t xml:space="preserve">hecks </w:t>
      </w:r>
      <w:r w:rsidR="001550EE">
        <w:rPr>
          <w:rFonts w:asciiTheme="minorHAnsi" w:hAnsiTheme="minorHAnsi" w:cstheme="minorHAnsi"/>
          <w:lang w:val="en-US"/>
        </w:rPr>
        <w:t xml:space="preserve">(PC) </w:t>
      </w:r>
      <w:r w:rsidRPr="005206BA">
        <w:rPr>
          <w:rFonts w:asciiTheme="minorHAnsi" w:hAnsiTheme="minorHAnsi" w:cstheme="minorHAnsi"/>
          <w:lang w:val="en-US"/>
        </w:rPr>
        <w:t>are generally less comprehensive and less time-</w:t>
      </w:r>
      <w:r w:rsidR="001550EE">
        <w:rPr>
          <w:rFonts w:asciiTheme="minorHAnsi" w:hAnsiTheme="minorHAnsi" w:cstheme="minorHAnsi"/>
          <w:lang w:val="en-US"/>
        </w:rPr>
        <w:t>consuming than the Performance T</w:t>
      </w:r>
      <w:r w:rsidRPr="005206BA">
        <w:rPr>
          <w:rFonts w:asciiTheme="minorHAnsi" w:hAnsiTheme="minorHAnsi" w:cstheme="minorHAnsi"/>
          <w:lang w:val="en-US"/>
        </w:rPr>
        <w:t>est</w:t>
      </w:r>
      <w:r w:rsidR="001550EE">
        <w:rPr>
          <w:rFonts w:asciiTheme="minorHAnsi" w:hAnsiTheme="minorHAnsi" w:cstheme="minorHAnsi"/>
          <w:lang w:val="en-US"/>
        </w:rPr>
        <w:t xml:space="preserve"> (PT)</w:t>
      </w:r>
      <w:r w:rsidRPr="005206BA">
        <w:rPr>
          <w:rFonts w:asciiTheme="minorHAnsi" w:hAnsiTheme="minorHAnsi" w:cstheme="minorHAnsi"/>
          <w:lang w:val="en-US"/>
        </w:rPr>
        <w:t xml:space="preserve">. For some equipment, a single performance check definition will suffice, but for others it may be preferable for technical reasons to define different checks for the various types of test defined in this standard. </w:t>
      </w:r>
    </w:p>
    <w:p w:rsidR="005206BA" w:rsidRPr="005206BA" w:rsidRDefault="005206BA" w:rsidP="005206BA">
      <w:pPr>
        <w:rPr>
          <w:rFonts w:asciiTheme="minorHAnsi" w:hAnsiTheme="minorHAnsi" w:cstheme="minorHAnsi"/>
          <w:lang w:val="en-US"/>
        </w:rPr>
      </w:pPr>
    </w:p>
    <w:p w:rsidR="005206BA" w:rsidRPr="005206BA" w:rsidRDefault="005206BA" w:rsidP="005206BA">
      <w:pPr>
        <w:rPr>
          <w:rFonts w:asciiTheme="minorHAnsi" w:hAnsiTheme="minorHAnsi" w:cstheme="minorHAnsi"/>
          <w:lang w:val="en-US"/>
        </w:rPr>
      </w:pPr>
      <w:r w:rsidRPr="005206BA">
        <w:rPr>
          <w:rFonts w:asciiTheme="minorHAnsi" w:hAnsiTheme="minorHAnsi" w:cstheme="minorHAnsi"/>
          <w:lang w:val="en-US"/>
        </w:rPr>
        <w:t>Performance tests and checks, and the appropriate check for each test shall be fully defined in the equipment standard. If no equipment standard exists or if the performance test is not specified in the equipment standard, the performance test shall be as defined in the test plan and described in the test report.”</w:t>
      </w:r>
    </w:p>
    <w:p w:rsidR="005206BA" w:rsidRPr="005206BA" w:rsidRDefault="005206BA" w:rsidP="005206BA">
      <w:pPr>
        <w:rPr>
          <w:rFonts w:asciiTheme="minorHAnsi" w:hAnsiTheme="minorHAnsi" w:cstheme="minorHAnsi"/>
          <w:lang w:val="en-US"/>
        </w:rPr>
      </w:pPr>
    </w:p>
    <w:p w:rsidR="005206BA" w:rsidRPr="005206BA" w:rsidRDefault="005206BA" w:rsidP="005206BA">
      <w:pPr>
        <w:pStyle w:val="Heading2"/>
        <w:keepLines/>
        <w:numPr>
          <w:ilvl w:val="1"/>
          <w:numId w:val="20"/>
        </w:numPr>
        <w:spacing w:before="40"/>
        <w:jc w:val="left"/>
        <w:rPr>
          <w:rFonts w:asciiTheme="minorHAnsi" w:hAnsiTheme="minorHAnsi" w:cstheme="minorHAnsi"/>
        </w:rPr>
      </w:pPr>
      <w:bookmarkStart w:id="39" w:name="_Toc456425875"/>
      <w:bookmarkStart w:id="40" w:name="_Toc492059204"/>
      <w:r w:rsidRPr="005206BA">
        <w:rPr>
          <w:rFonts w:asciiTheme="minorHAnsi" w:hAnsiTheme="minorHAnsi" w:cstheme="minorHAnsi"/>
        </w:rPr>
        <w:t>Performance Test</w:t>
      </w:r>
      <w:bookmarkEnd w:id="39"/>
      <w:bookmarkEnd w:id="40"/>
    </w:p>
    <w:p w:rsidR="005206BA" w:rsidRPr="005206BA" w:rsidRDefault="005206BA" w:rsidP="005206BA">
      <w:pPr>
        <w:pStyle w:val="Heading3"/>
        <w:numPr>
          <w:ilvl w:val="2"/>
          <w:numId w:val="20"/>
        </w:numPr>
        <w:spacing w:before="40"/>
        <w:rPr>
          <w:rFonts w:asciiTheme="minorHAnsi" w:hAnsiTheme="minorHAnsi" w:cstheme="minorHAnsi"/>
        </w:rPr>
      </w:pPr>
      <w:bookmarkStart w:id="41" w:name="_Toc456425876"/>
      <w:bookmarkStart w:id="42" w:name="_Toc492059205"/>
      <w:r w:rsidRPr="005206BA">
        <w:rPr>
          <w:rFonts w:asciiTheme="minorHAnsi" w:hAnsiTheme="minorHAnsi" w:cstheme="minorHAnsi"/>
        </w:rPr>
        <w:t>Purpose</w:t>
      </w:r>
      <w:bookmarkEnd w:id="41"/>
      <w:bookmarkEnd w:id="42"/>
    </w:p>
    <w:p w:rsidR="005206BA" w:rsidRPr="005206BA" w:rsidRDefault="005206BA" w:rsidP="005206BA">
      <w:pPr>
        <w:rPr>
          <w:rFonts w:asciiTheme="minorHAnsi" w:hAnsiTheme="minorHAnsi" w:cstheme="minorHAnsi"/>
        </w:rPr>
      </w:pPr>
      <w:r w:rsidRPr="005206BA">
        <w:rPr>
          <w:rFonts w:asciiTheme="minorHAnsi" w:hAnsiTheme="minorHAnsi" w:cstheme="minorHAnsi"/>
        </w:rPr>
        <w:t xml:space="preserve">The performance test </w:t>
      </w:r>
      <w:r>
        <w:rPr>
          <w:rFonts w:asciiTheme="minorHAnsi" w:hAnsiTheme="minorHAnsi" w:cstheme="minorHAnsi"/>
        </w:rPr>
        <w:t xml:space="preserve">is of the </w:t>
      </w:r>
      <w:r w:rsidR="008B19DC">
        <w:rPr>
          <w:rFonts w:asciiTheme="minorHAnsi" w:hAnsiTheme="minorHAnsi" w:cstheme="minorHAnsi"/>
        </w:rPr>
        <w:t xml:space="preserve">ASM and </w:t>
      </w:r>
      <w:r>
        <w:rPr>
          <w:rFonts w:asciiTheme="minorHAnsi" w:hAnsiTheme="minorHAnsi" w:cstheme="minorHAnsi"/>
        </w:rPr>
        <w:t>VDE UUT.</w:t>
      </w:r>
    </w:p>
    <w:p w:rsidR="005206BA" w:rsidRPr="005206BA" w:rsidRDefault="005206BA" w:rsidP="005206BA">
      <w:pPr>
        <w:rPr>
          <w:rFonts w:asciiTheme="minorHAnsi" w:hAnsiTheme="minorHAnsi" w:cstheme="minorHAnsi"/>
        </w:rPr>
      </w:pPr>
    </w:p>
    <w:p w:rsidR="005206BA" w:rsidRPr="005206BA" w:rsidRDefault="005206BA" w:rsidP="005206BA">
      <w:pPr>
        <w:pStyle w:val="Heading3"/>
        <w:numPr>
          <w:ilvl w:val="2"/>
          <w:numId w:val="20"/>
        </w:numPr>
        <w:spacing w:before="40"/>
        <w:rPr>
          <w:rFonts w:asciiTheme="minorHAnsi" w:hAnsiTheme="minorHAnsi" w:cstheme="minorHAnsi"/>
        </w:rPr>
      </w:pPr>
      <w:bookmarkStart w:id="43" w:name="_Toc456425877"/>
      <w:bookmarkStart w:id="44" w:name="_Toc492059206"/>
      <w:r w:rsidRPr="005206BA">
        <w:rPr>
          <w:rFonts w:asciiTheme="minorHAnsi" w:hAnsiTheme="minorHAnsi" w:cstheme="minorHAnsi"/>
        </w:rPr>
        <w:t>Method of test</w:t>
      </w:r>
      <w:bookmarkEnd w:id="43"/>
      <w:bookmarkEnd w:id="44"/>
    </w:p>
    <w:p w:rsidR="005206BA" w:rsidRPr="005206BA" w:rsidRDefault="005206BA" w:rsidP="005206BA">
      <w:pPr>
        <w:rPr>
          <w:rFonts w:asciiTheme="minorHAnsi" w:hAnsiTheme="minorHAnsi" w:cstheme="minorHAnsi"/>
        </w:rPr>
      </w:pPr>
      <w:r w:rsidRPr="005206BA">
        <w:rPr>
          <w:rFonts w:asciiTheme="minorHAnsi" w:hAnsiTheme="minorHAnsi" w:cstheme="minorHAnsi"/>
        </w:rPr>
        <w:t xml:space="preserve">The UUT shall be connected to a test setup that is capable of sending and receiving </w:t>
      </w:r>
      <w:r w:rsidR="008B19DC">
        <w:rPr>
          <w:rFonts w:asciiTheme="minorHAnsi" w:hAnsiTheme="minorHAnsi" w:cstheme="minorHAnsi"/>
        </w:rPr>
        <w:t xml:space="preserve">ASM and </w:t>
      </w:r>
      <w:r w:rsidRPr="005206BA">
        <w:rPr>
          <w:rFonts w:asciiTheme="minorHAnsi" w:hAnsiTheme="minorHAnsi" w:cstheme="minorHAnsi"/>
        </w:rPr>
        <w:t xml:space="preserve">VDE messages.  The UUT shall also be able to receive </w:t>
      </w:r>
      <w:r w:rsidR="008F7D82" w:rsidRPr="005206BA">
        <w:rPr>
          <w:rFonts w:asciiTheme="minorHAnsi" w:hAnsiTheme="minorHAnsi" w:cstheme="minorHAnsi"/>
        </w:rPr>
        <w:t>G</w:t>
      </w:r>
      <w:r w:rsidR="008F7D82">
        <w:rPr>
          <w:rFonts w:asciiTheme="minorHAnsi" w:hAnsiTheme="minorHAnsi" w:cstheme="minorHAnsi"/>
        </w:rPr>
        <w:t>NSS</w:t>
      </w:r>
      <w:r w:rsidR="008F7D82" w:rsidRPr="005206BA">
        <w:rPr>
          <w:rFonts w:asciiTheme="minorHAnsi" w:hAnsiTheme="minorHAnsi" w:cstheme="minorHAnsi"/>
        </w:rPr>
        <w:t xml:space="preserve"> </w:t>
      </w:r>
      <w:r w:rsidRPr="005206BA">
        <w:rPr>
          <w:rFonts w:asciiTheme="minorHAnsi" w:hAnsiTheme="minorHAnsi" w:cstheme="minorHAnsi"/>
        </w:rPr>
        <w:t>signals in order to get a GPS position fix.</w:t>
      </w:r>
    </w:p>
    <w:p w:rsidR="005206BA" w:rsidRPr="005206BA" w:rsidRDefault="005206BA" w:rsidP="005206BA">
      <w:pPr>
        <w:rPr>
          <w:rFonts w:asciiTheme="minorHAnsi" w:hAnsiTheme="minorHAnsi" w:cstheme="minorHAnsi"/>
        </w:rPr>
      </w:pPr>
    </w:p>
    <w:p w:rsidR="005206BA" w:rsidRPr="005206BA" w:rsidRDefault="005206BA" w:rsidP="005206BA">
      <w:pPr>
        <w:rPr>
          <w:rFonts w:asciiTheme="minorHAnsi" w:hAnsiTheme="minorHAnsi" w:cstheme="minorHAnsi"/>
        </w:rPr>
      </w:pPr>
      <w:r w:rsidRPr="005206BA">
        <w:rPr>
          <w:rFonts w:asciiTheme="minorHAnsi" w:hAnsiTheme="minorHAnsi" w:cstheme="minorHAnsi"/>
        </w:rPr>
        <w:t>The unit shall be configured to send GNSS sentences on the PI so that the operation of the GNSS receiver can be monitored.</w:t>
      </w:r>
    </w:p>
    <w:p w:rsidR="005206BA" w:rsidRPr="005206BA" w:rsidRDefault="005206BA" w:rsidP="005206BA">
      <w:pPr>
        <w:rPr>
          <w:rFonts w:asciiTheme="minorHAnsi" w:hAnsiTheme="minorHAnsi" w:cstheme="minorHAnsi"/>
        </w:rPr>
      </w:pPr>
    </w:p>
    <w:p w:rsidR="005206BA" w:rsidRPr="005206BA" w:rsidRDefault="005206BA" w:rsidP="005206BA">
      <w:pPr>
        <w:rPr>
          <w:rFonts w:asciiTheme="minorHAnsi" w:hAnsiTheme="minorHAnsi" w:cstheme="minorHAnsi"/>
        </w:rPr>
      </w:pPr>
      <w:r w:rsidRPr="005206BA">
        <w:rPr>
          <w:rFonts w:asciiTheme="minorHAnsi" w:hAnsiTheme="minorHAnsi" w:cstheme="minorHAnsi"/>
        </w:rPr>
        <w:t xml:space="preserve">The test equipment shall be configured to periodically send message 1 to the unit over the </w:t>
      </w:r>
      <w:r w:rsidR="008B19DC">
        <w:rPr>
          <w:rFonts w:asciiTheme="minorHAnsi" w:hAnsiTheme="minorHAnsi" w:cstheme="minorHAnsi"/>
        </w:rPr>
        <w:t xml:space="preserve">ASM and </w:t>
      </w:r>
      <w:r w:rsidRPr="005206BA">
        <w:rPr>
          <w:rFonts w:asciiTheme="minorHAnsi" w:hAnsiTheme="minorHAnsi" w:cstheme="minorHAnsi"/>
        </w:rPr>
        <w:t>VDE interface.  The UUT shall output the received message on the PI using a VDM sentence.</w:t>
      </w:r>
    </w:p>
    <w:p w:rsidR="005206BA" w:rsidRPr="005206BA" w:rsidRDefault="005206BA" w:rsidP="005206BA">
      <w:pPr>
        <w:rPr>
          <w:rFonts w:asciiTheme="minorHAnsi" w:hAnsiTheme="minorHAnsi" w:cstheme="minorHAnsi"/>
        </w:rPr>
      </w:pPr>
    </w:p>
    <w:p w:rsidR="005206BA" w:rsidRPr="005206BA" w:rsidRDefault="005206BA" w:rsidP="005206BA">
      <w:pPr>
        <w:rPr>
          <w:rFonts w:asciiTheme="minorHAnsi" w:hAnsiTheme="minorHAnsi" w:cstheme="minorHAnsi"/>
        </w:rPr>
      </w:pPr>
      <w:r w:rsidRPr="005206BA">
        <w:rPr>
          <w:rFonts w:asciiTheme="minorHAnsi" w:hAnsiTheme="minorHAnsi" w:cstheme="minorHAnsi"/>
        </w:rPr>
        <w:t>Periodically send a</w:t>
      </w:r>
      <w:r>
        <w:rPr>
          <w:rFonts w:asciiTheme="minorHAnsi" w:hAnsiTheme="minorHAnsi" w:cstheme="minorHAnsi"/>
        </w:rPr>
        <w:t>n</w:t>
      </w:r>
      <w:r w:rsidRPr="005206BA">
        <w:rPr>
          <w:rFonts w:asciiTheme="minorHAnsi" w:hAnsiTheme="minorHAnsi" w:cstheme="minorHAnsi"/>
        </w:rPr>
        <w:t xml:space="preserve"> ABM sentence on the PI and check that its contents are correctly transmitted on the VDE interface.</w:t>
      </w:r>
    </w:p>
    <w:p w:rsidR="005206BA" w:rsidRPr="005206BA" w:rsidRDefault="005206BA" w:rsidP="005206BA">
      <w:pPr>
        <w:rPr>
          <w:rFonts w:asciiTheme="minorHAnsi" w:hAnsiTheme="minorHAnsi" w:cstheme="minorHAnsi"/>
        </w:rPr>
      </w:pPr>
    </w:p>
    <w:p w:rsidR="005206BA" w:rsidRDefault="005206BA" w:rsidP="005206BA">
      <w:pPr>
        <w:pStyle w:val="Heading3"/>
        <w:numPr>
          <w:ilvl w:val="2"/>
          <w:numId w:val="20"/>
        </w:numPr>
        <w:spacing w:before="40"/>
        <w:rPr>
          <w:rFonts w:asciiTheme="minorHAnsi" w:hAnsiTheme="minorHAnsi" w:cstheme="minorHAnsi"/>
        </w:rPr>
      </w:pPr>
      <w:bookmarkStart w:id="45" w:name="_Toc456425878"/>
      <w:bookmarkStart w:id="46" w:name="_Toc492059207"/>
      <w:r w:rsidRPr="005206BA">
        <w:rPr>
          <w:rFonts w:asciiTheme="minorHAnsi" w:hAnsiTheme="minorHAnsi" w:cstheme="minorHAnsi"/>
        </w:rPr>
        <w:t>Required result</w:t>
      </w:r>
      <w:bookmarkEnd w:id="45"/>
      <w:bookmarkEnd w:id="46"/>
    </w:p>
    <w:p w:rsidR="00DA4CF8" w:rsidRPr="00DA4CF8" w:rsidRDefault="00DA4CF8" w:rsidP="00DA4CF8"/>
    <w:p w:rsidR="005206BA" w:rsidRPr="005206BA" w:rsidRDefault="005206BA" w:rsidP="005206BA">
      <w:pPr>
        <w:pStyle w:val="ListParagraph"/>
        <w:numPr>
          <w:ilvl w:val="0"/>
          <w:numId w:val="48"/>
        </w:numPr>
        <w:rPr>
          <w:rFonts w:asciiTheme="minorHAnsi" w:hAnsiTheme="minorHAnsi" w:cstheme="minorHAnsi"/>
        </w:rPr>
      </w:pPr>
      <w:r w:rsidRPr="005206BA">
        <w:rPr>
          <w:rFonts w:asciiTheme="minorHAnsi" w:hAnsiTheme="minorHAnsi" w:cstheme="minorHAnsi"/>
        </w:rPr>
        <w:t>The unit shall obtain a GPS lock and send the position information over the PI.</w:t>
      </w:r>
    </w:p>
    <w:p w:rsidR="005206BA" w:rsidRPr="005206BA" w:rsidRDefault="005206BA" w:rsidP="005206BA">
      <w:pPr>
        <w:pStyle w:val="ListParagraph"/>
        <w:numPr>
          <w:ilvl w:val="0"/>
          <w:numId w:val="48"/>
        </w:numPr>
        <w:rPr>
          <w:rFonts w:asciiTheme="minorHAnsi" w:hAnsiTheme="minorHAnsi" w:cstheme="minorHAnsi"/>
        </w:rPr>
      </w:pPr>
      <w:r w:rsidRPr="005206BA">
        <w:rPr>
          <w:rFonts w:asciiTheme="minorHAnsi" w:hAnsiTheme="minorHAnsi" w:cstheme="minorHAnsi"/>
        </w:rPr>
        <w:t>The unit shall correctly receive all messages received on the VDE interface and correctly output a VDM sentence on the PI.</w:t>
      </w:r>
    </w:p>
    <w:p w:rsidR="005206BA" w:rsidRPr="005206BA" w:rsidRDefault="005206BA" w:rsidP="005206BA">
      <w:pPr>
        <w:pStyle w:val="ListParagraph"/>
        <w:numPr>
          <w:ilvl w:val="0"/>
          <w:numId w:val="48"/>
        </w:numPr>
        <w:rPr>
          <w:rFonts w:asciiTheme="minorHAnsi" w:hAnsiTheme="minorHAnsi" w:cstheme="minorHAnsi"/>
        </w:rPr>
      </w:pPr>
      <w:r w:rsidRPr="005206BA">
        <w:rPr>
          <w:rFonts w:asciiTheme="minorHAnsi" w:hAnsiTheme="minorHAnsi" w:cstheme="minorHAnsi"/>
        </w:rPr>
        <w:t>The unit shall correctly parse all sentence received on the PI and correctly output the corresponding</w:t>
      </w:r>
      <w:r w:rsidR="008B19DC">
        <w:rPr>
          <w:rFonts w:asciiTheme="minorHAnsi" w:hAnsiTheme="minorHAnsi" w:cstheme="minorHAnsi"/>
        </w:rPr>
        <w:t xml:space="preserve"> ASM and </w:t>
      </w:r>
      <w:r w:rsidRPr="005206BA">
        <w:rPr>
          <w:rFonts w:asciiTheme="minorHAnsi" w:hAnsiTheme="minorHAnsi" w:cstheme="minorHAnsi"/>
        </w:rPr>
        <w:t>VDE messages.</w:t>
      </w:r>
    </w:p>
    <w:p w:rsidR="001550EE" w:rsidRDefault="001550EE">
      <w:pPr>
        <w:rPr>
          <w:rFonts w:asciiTheme="minorHAnsi" w:hAnsiTheme="minorHAnsi" w:cstheme="minorHAnsi"/>
        </w:rPr>
      </w:pPr>
      <w:r>
        <w:rPr>
          <w:rFonts w:asciiTheme="minorHAnsi" w:hAnsiTheme="minorHAnsi" w:cstheme="minorHAnsi"/>
        </w:rPr>
        <w:br w:type="page"/>
      </w:r>
    </w:p>
    <w:p w:rsidR="005206BA" w:rsidRPr="005206BA" w:rsidRDefault="005206BA" w:rsidP="005206BA">
      <w:pPr>
        <w:pStyle w:val="Heading1"/>
        <w:keepLines/>
        <w:numPr>
          <w:ilvl w:val="0"/>
          <w:numId w:val="20"/>
        </w:numPr>
        <w:spacing w:before="240" w:after="120"/>
        <w:ind w:left="431" w:hanging="431"/>
        <w:jc w:val="left"/>
        <w:rPr>
          <w:rFonts w:asciiTheme="minorHAnsi" w:hAnsiTheme="minorHAnsi" w:cstheme="minorHAnsi"/>
          <w:szCs w:val="22"/>
        </w:rPr>
      </w:pPr>
      <w:bookmarkStart w:id="47" w:name="_Toc456425880"/>
      <w:bookmarkStart w:id="48" w:name="_Toc492059208"/>
      <w:r w:rsidRPr="005206BA">
        <w:rPr>
          <w:rFonts w:asciiTheme="minorHAnsi" w:hAnsiTheme="minorHAnsi" w:cstheme="minorHAnsi"/>
          <w:szCs w:val="22"/>
        </w:rPr>
        <w:lastRenderedPageBreak/>
        <w:t>Power supply, special purpose and safety tests</w:t>
      </w:r>
      <w:bookmarkEnd w:id="47"/>
      <w:bookmarkEnd w:id="48"/>
    </w:p>
    <w:p w:rsidR="005206BA" w:rsidRPr="005206BA" w:rsidRDefault="005206BA" w:rsidP="005206BA">
      <w:pPr>
        <w:rPr>
          <w:rFonts w:asciiTheme="minorHAnsi" w:hAnsiTheme="minorHAnsi" w:cstheme="minorHAnsi"/>
          <w:lang w:val="en-US"/>
        </w:rPr>
      </w:pPr>
      <w:r w:rsidRPr="005206BA">
        <w:rPr>
          <w:rFonts w:asciiTheme="minorHAnsi" w:hAnsiTheme="minorHAnsi" w:cstheme="minorHAnsi"/>
          <w:lang w:val="en-US"/>
        </w:rPr>
        <w:t>Tests for power supplies, special purposes and safety shall be performed as specified in IEC 60945, Clauses 7, 11 and 12. Waivers as indicated in IEC 60945 shall apply.</w:t>
      </w:r>
    </w:p>
    <w:p w:rsidR="005206BA" w:rsidRPr="005206BA" w:rsidRDefault="005206BA" w:rsidP="005206BA">
      <w:pPr>
        <w:rPr>
          <w:rFonts w:asciiTheme="minorHAnsi" w:hAnsiTheme="minorHAnsi" w:cstheme="minorHAnsi"/>
          <w:lang w:val="en-US"/>
        </w:rPr>
      </w:pPr>
    </w:p>
    <w:p w:rsidR="005206BA" w:rsidRPr="005206BA" w:rsidRDefault="005206BA" w:rsidP="005206BA">
      <w:pPr>
        <w:rPr>
          <w:rFonts w:asciiTheme="minorHAnsi" w:hAnsiTheme="minorHAnsi" w:cstheme="minorHAnsi"/>
          <w:i/>
          <w:lang w:val="en-US"/>
        </w:rPr>
      </w:pPr>
      <w:r w:rsidRPr="005206BA">
        <w:rPr>
          <w:rFonts w:asciiTheme="minorHAnsi" w:hAnsiTheme="minorHAnsi" w:cstheme="minorHAnsi"/>
          <w:i/>
          <w:lang w:val="en-US"/>
        </w:rPr>
        <w:t>Note:  The following subsections extract the information from IEC 60945, as specified above</w:t>
      </w:r>
      <w:r w:rsidR="001550EE">
        <w:rPr>
          <w:rFonts w:asciiTheme="minorHAnsi" w:hAnsiTheme="minorHAnsi" w:cstheme="minorHAnsi"/>
          <w:i/>
          <w:lang w:val="en-US"/>
        </w:rPr>
        <w:t>.</w:t>
      </w:r>
    </w:p>
    <w:p w:rsidR="007044A5" w:rsidRDefault="007044A5">
      <w:pPr>
        <w:rPr>
          <w:rFonts w:asciiTheme="minorHAnsi" w:hAnsiTheme="minorHAnsi" w:cstheme="minorHAnsi"/>
          <w:lang w:val="en-US"/>
        </w:rPr>
      </w:pPr>
    </w:p>
    <w:p w:rsidR="005206BA" w:rsidRPr="005206BA" w:rsidRDefault="005206BA" w:rsidP="005206BA">
      <w:pPr>
        <w:pStyle w:val="Heading2"/>
        <w:keepLines/>
        <w:numPr>
          <w:ilvl w:val="1"/>
          <w:numId w:val="20"/>
        </w:numPr>
        <w:spacing w:before="40"/>
        <w:jc w:val="left"/>
        <w:rPr>
          <w:rFonts w:asciiTheme="minorHAnsi" w:hAnsiTheme="minorHAnsi" w:cstheme="minorHAnsi"/>
        </w:rPr>
      </w:pPr>
      <w:bookmarkStart w:id="49" w:name="_Ref437947685"/>
      <w:bookmarkStart w:id="50" w:name="_Toc456425881"/>
      <w:bookmarkStart w:id="51" w:name="_Toc492059209"/>
      <w:r w:rsidRPr="005206BA">
        <w:rPr>
          <w:rFonts w:asciiTheme="minorHAnsi" w:hAnsiTheme="minorHAnsi" w:cstheme="minorHAnsi"/>
        </w:rPr>
        <w:t>Extreme power supply</w:t>
      </w:r>
      <w:bookmarkEnd w:id="49"/>
      <w:bookmarkEnd w:id="50"/>
      <w:bookmarkEnd w:id="51"/>
    </w:p>
    <w:p w:rsidR="005206BA" w:rsidRPr="005206BA" w:rsidRDefault="005206BA" w:rsidP="005206BA">
      <w:pPr>
        <w:rPr>
          <w:rFonts w:asciiTheme="minorHAnsi" w:hAnsiTheme="minorHAnsi" w:cstheme="minorHAnsi"/>
        </w:rPr>
      </w:pPr>
      <w:r w:rsidRPr="005206BA">
        <w:rPr>
          <w:rFonts w:asciiTheme="minorHAnsi" w:hAnsiTheme="minorHAnsi" w:cstheme="minorHAnsi"/>
        </w:rPr>
        <w:t>This test is in accordance with IEC 60945, 7.1.</w:t>
      </w:r>
    </w:p>
    <w:p w:rsidR="005206BA" w:rsidRPr="005206BA" w:rsidRDefault="005206BA" w:rsidP="005206BA">
      <w:pPr>
        <w:rPr>
          <w:rFonts w:asciiTheme="minorHAnsi" w:hAnsiTheme="minorHAnsi" w:cstheme="minorHAnsi"/>
          <w:lang w:val="en-US"/>
        </w:rPr>
      </w:pPr>
      <w:r w:rsidRPr="005206BA">
        <w:rPr>
          <w:rFonts w:asciiTheme="minorHAnsi" w:hAnsiTheme="minorHAnsi" w:cstheme="minorHAnsi"/>
          <w:lang w:val="en-US"/>
        </w:rPr>
        <w:t>Tests and performance checks at extreme power supply conditions shall be performed under the environmental conditions indicated in</w:t>
      </w:r>
      <w:r>
        <w:rPr>
          <w:rFonts w:asciiTheme="minorHAnsi" w:hAnsiTheme="minorHAnsi" w:cstheme="minorHAnsi"/>
          <w:lang w:val="en-US"/>
        </w:rPr>
        <w:t xml:space="preserve"> Table 2</w:t>
      </w:r>
      <w:r w:rsidRPr="005206BA">
        <w:rPr>
          <w:rFonts w:asciiTheme="minorHAnsi" w:hAnsiTheme="minorHAnsi" w:cstheme="minorHAnsi"/>
          <w:lang w:val="en-US"/>
        </w:rPr>
        <w:t>.</w:t>
      </w:r>
    </w:p>
    <w:p w:rsidR="005206BA" w:rsidRPr="005206BA" w:rsidRDefault="005206BA" w:rsidP="005206BA">
      <w:pPr>
        <w:rPr>
          <w:rFonts w:asciiTheme="minorHAnsi" w:hAnsiTheme="minorHAnsi" w:cstheme="minorHAnsi"/>
          <w:lang w:val="en-US"/>
        </w:rPr>
      </w:pPr>
    </w:p>
    <w:tbl>
      <w:tblPr>
        <w:tblStyle w:val="TableGrid"/>
        <w:tblW w:w="0" w:type="auto"/>
        <w:tblInd w:w="198" w:type="dxa"/>
        <w:tblLook w:val="04A0" w:firstRow="1" w:lastRow="0" w:firstColumn="1" w:lastColumn="0" w:noHBand="0" w:noVBand="1"/>
      </w:tblPr>
      <w:tblGrid>
        <w:gridCol w:w="2952"/>
        <w:gridCol w:w="3151"/>
        <w:gridCol w:w="3151"/>
      </w:tblGrid>
      <w:tr w:rsidR="005206BA" w:rsidRPr="005206BA" w:rsidTr="005206BA">
        <w:tc>
          <w:tcPr>
            <w:tcW w:w="2952" w:type="dxa"/>
          </w:tcPr>
          <w:p w:rsidR="005206BA" w:rsidRPr="005206BA" w:rsidRDefault="005206BA" w:rsidP="005206BA">
            <w:pPr>
              <w:rPr>
                <w:rFonts w:cstheme="minorHAnsi"/>
                <w:b/>
                <w:lang w:val="en-US"/>
              </w:rPr>
            </w:pPr>
            <w:r w:rsidRPr="005206BA">
              <w:rPr>
                <w:rFonts w:cstheme="minorHAnsi"/>
                <w:b/>
                <w:lang w:val="en-US"/>
              </w:rPr>
              <w:t>Environment</w:t>
            </w:r>
          </w:p>
        </w:tc>
        <w:tc>
          <w:tcPr>
            <w:tcW w:w="3151" w:type="dxa"/>
          </w:tcPr>
          <w:p w:rsidR="005206BA" w:rsidRPr="005206BA" w:rsidRDefault="005206BA" w:rsidP="005206BA">
            <w:pPr>
              <w:rPr>
                <w:rFonts w:cstheme="minorHAnsi"/>
                <w:b/>
                <w:lang w:val="en-US"/>
              </w:rPr>
            </w:pPr>
            <w:r w:rsidRPr="005206BA">
              <w:rPr>
                <w:rFonts w:cstheme="minorHAnsi"/>
                <w:b/>
                <w:lang w:val="en-US"/>
              </w:rPr>
              <w:t>Normal Power Supply</w:t>
            </w:r>
          </w:p>
        </w:tc>
        <w:tc>
          <w:tcPr>
            <w:tcW w:w="3151" w:type="dxa"/>
          </w:tcPr>
          <w:p w:rsidR="005206BA" w:rsidRPr="005206BA" w:rsidRDefault="005206BA" w:rsidP="005206BA">
            <w:pPr>
              <w:rPr>
                <w:rFonts w:cstheme="minorHAnsi"/>
                <w:b/>
                <w:lang w:val="en-US"/>
              </w:rPr>
            </w:pPr>
            <w:r w:rsidRPr="005206BA">
              <w:rPr>
                <w:rFonts w:cstheme="minorHAnsi"/>
                <w:b/>
                <w:lang w:val="en-US"/>
              </w:rPr>
              <w:t>Extreme power supply</w:t>
            </w:r>
          </w:p>
        </w:tc>
      </w:tr>
      <w:tr w:rsidR="005206BA" w:rsidRPr="005206BA" w:rsidTr="005206BA">
        <w:tc>
          <w:tcPr>
            <w:tcW w:w="2952" w:type="dxa"/>
          </w:tcPr>
          <w:p w:rsidR="005206BA" w:rsidRPr="005206BA" w:rsidRDefault="005206BA" w:rsidP="005206BA">
            <w:pPr>
              <w:rPr>
                <w:rFonts w:cstheme="minorHAnsi"/>
              </w:rPr>
            </w:pPr>
            <w:r w:rsidRPr="005206BA">
              <w:rPr>
                <w:rFonts w:cstheme="minorHAnsi"/>
              </w:rPr>
              <w:t>Dry heat</w:t>
            </w:r>
          </w:p>
        </w:tc>
        <w:tc>
          <w:tcPr>
            <w:tcW w:w="3151" w:type="dxa"/>
          </w:tcPr>
          <w:p w:rsidR="005206BA" w:rsidRPr="005206BA" w:rsidRDefault="005206BA" w:rsidP="005206BA">
            <w:pPr>
              <w:rPr>
                <w:rFonts w:cstheme="minorHAnsi"/>
              </w:rPr>
            </w:pPr>
            <w:r w:rsidRPr="005206BA">
              <w:rPr>
                <w:rFonts w:cstheme="minorHAnsi"/>
              </w:rPr>
              <w:t>PT</w:t>
            </w:r>
          </w:p>
        </w:tc>
        <w:tc>
          <w:tcPr>
            <w:tcW w:w="3151" w:type="dxa"/>
          </w:tcPr>
          <w:p w:rsidR="005206BA" w:rsidRPr="005206BA" w:rsidRDefault="005206BA" w:rsidP="005206BA">
            <w:pPr>
              <w:rPr>
                <w:rFonts w:cstheme="minorHAnsi"/>
              </w:rPr>
            </w:pPr>
            <w:r w:rsidRPr="005206BA">
              <w:rPr>
                <w:rFonts w:cstheme="minorHAnsi"/>
              </w:rPr>
              <w:t>PC</w:t>
            </w:r>
          </w:p>
        </w:tc>
      </w:tr>
      <w:tr w:rsidR="005206BA" w:rsidRPr="005206BA" w:rsidTr="005206BA">
        <w:trPr>
          <w:trHeight w:val="219"/>
        </w:trPr>
        <w:tc>
          <w:tcPr>
            <w:tcW w:w="2952" w:type="dxa"/>
          </w:tcPr>
          <w:p w:rsidR="005206BA" w:rsidRPr="005206BA" w:rsidRDefault="005206BA" w:rsidP="005206BA">
            <w:pPr>
              <w:rPr>
                <w:rFonts w:cstheme="minorHAnsi"/>
              </w:rPr>
            </w:pPr>
            <w:r w:rsidRPr="005206BA">
              <w:rPr>
                <w:rFonts w:cstheme="minorHAnsi"/>
              </w:rPr>
              <w:t>Damp heat</w:t>
            </w:r>
          </w:p>
        </w:tc>
        <w:tc>
          <w:tcPr>
            <w:tcW w:w="3151" w:type="dxa"/>
          </w:tcPr>
          <w:p w:rsidR="005206BA" w:rsidRPr="005206BA" w:rsidRDefault="005206BA" w:rsidP="005206BA">
            <w:pPr>
              <w:rPr>
                <w:rFonts w:cstheme="minorHAnsi"/>
              </w:rPr>
            </w:pPr>
            <w:r w:rsidRPr="005206BA">
              <w:rPr>
                <w:rFonts w:cstheme="minorHAnsi"/>
              </w:rPr>
              <w:t>PC</w:t>
            </w:r>
          </w:p>
        </w:tc>
        <w:tc>
          <w:tcPr>
            <w:tcW w:w="3151" w:type="dxa"/>
          </w:tcPr>
          <w:p w:rsidR="005206BA" w:rsidRPr="005206BA" w:rsidRDefault="005206BA" w:rsidP="005206BA">
            <w:pPr>
              <w:rPr>
                <w:rFonts w:cstheme="minorHAnsi"/>
              </w:rPr>
            </w:pPr>
            <w:r w:rsidRPr="005206BA">
              <w:rPr>
                <w:rFonts w:cstheme="minorHAnsi"/>
              </w:rPr>
              <w:t>-</w:t>
            </w:r>
          </w:p>
        </w:tc>
      </w:tr>
      <w:tr w:rsidR="005206BA" w:rsidRPr="005206BA" w:rsidTr="005206BA">
        <w:trPr>
          <w:trHeight w:val="219"/>
        </w:trPr>
        <w:tc>
          <w:tcPr>
            <w:tcW w:w="2952" w:type="dxa"/>
          </w:tcPr>
          <w:p w:rsidR="005206BA" w:rsidRPr="005206BA" w:rsidRDefault="005206BA" w:rsidP="005206BA">
            <w:pPr>
              <w:rPr>
                <w:rFonts w:cstheme="minorHAnsi"/>
              </w:rPr>
            </w:pPr>
            <w:r w:rsidRPr="005206BA">
              <w:rPr>
                <w:rFonts w:cstheme="minorHAnsi"/>
              </w:rPr>
              <w:t>Low temperature</w:t>
            </w:r>
          </w:p>
        </w:tc>
        <w:tc>
          <w:tcPr>
            <w:tcW w:w="3151" w:type="dxa"/>
          </w:tcPr>
          <w:p w:rsidR="005206BA" w:rsidRPr="005206BA" w:rsidRDefault="005206BA" w:rsidP="005206BA">
            <w:pPr>
              <w:rPr>
                <w:rFonts w:cstheme="minorHAnsi"/>
              </w:rPr>
            </w:pPr>
            <w:r w:rsidRPr="005206BA">
              <w:rPr>
                <w:rFonts w:cstheme="minorHAnsi"/>
              </w:rPr>
              <w:t>PT</w:t>
            </w:r>
          </w:p>
        </w:tc>
        <w:tc>
          <w:tcPr>
            <w:tcW w:w="3151" w:type="dxa"/>
          </w:tcPr>
          <w:p w:rsidR="005206BA" w:rsidRPr="005206BA" w:rsidRDefault="005206BA" w:rsidP="005206BA">
            <w:pPr>
              <w:rPr>
                <w:rFonts w:cstheme="minorHAnsi"/>
              </w:rPr>
            </w:pPr>
            <w:r w:rsidRPr="005206BA">
              <w:rPr>
                <w:rFonts w:cstheme="minorHAnsi"/>
              </w:rPr>
              <w:t>PC</w:t>
            </w:r>
          </w:p>
        </w:tc>
      </w:tr>
      <w:tr w:rsidR="005206BA" w:rsidRPr="005206BA" w:rsidTr="005206BA">
        <w:trPr>
          <w:trHeight w:val="219"/>
        </w:trPr>
        <w:tc>
          <w:tcPr>
            <w:tcW w:w="2952" w:type="dxa"/>
          </w:tcPr>
          <w:p w:rsidR="005206BA" w:rsidRPr="005206BA" w:rsidRDefault="005206BA" w:rsidP="005206BA">
            <w:pPr>
              <w:rPr>
                <w:rFonts w:cstheme="minorHAnsi"/>
              </w:rPr>
            </w:pPr>
            <w:r w:rsidRPr="005206BA">
              <w:rPr>
                <w:rFonts w:cstheme="minorHAnsi"/>
              </w:rPr>
              <w:t>Normal temperature</w:t>
            </w:r>
          </w:p>
        </w:tc>
        <w:tc>
          <w:tcPr>
            <w:tcW w:w="3151" w:type="dxa"/>
          </w:tcPr>
          <w:p w:rsidR="005206BA" w:rsidRPr="005206BA" w:rsidRDefault="005206BA" w:rsidP="005206BA">
            <w:pPr>
              <w:rPr>
                <w:rFonts w:cstheme="minorHAnsi"/>
              </w:rPr>
            </w:pPr>
            <w:r w:rsidRPr="005206BA">
              <w:rPr>
                <w:rFonts w:cstheme="minorHAnsi"/>
              </w:rPr>
              <w:t>PT</w:t>
            </w:r>
          </w:p>
        </w:tc>
        <w:tc>
          <w:tcPr>
            <w:tcW w:w="3151" w:type="dxa"/>
          </w:tcPr>
          <w:p w:rsidR="005206BA" w:rsidRPr="005206BA" w:rsidRDefault="005206BA" w:rsidP="005206BA">
            <w:pPr>
              <w:rPr>
                <w:rFonts w:cstheme="minorHAnsi"/>
              </w:rPr>
            </w:pPr>
            <w:r w:rsidRPr="005206BA">
              <w:rPr>
                <w:rFonts w:cstheme="minorHAnsi"/>
              </w:rPr>
              <w:t>PT</w:t>
            </w:r>
          </w:p>
        </w:tc>
      </w:tr>
    </w:tbl>
    <w:p w:rsidR="005206BA" w:rsidRDefault="005206BA" w:rsidP="009812F2">
      <w:pPr>
        <w:pStyle w:val="Caption"/>
      </w:pPr>
      <w:bookmarkStart w:id="52" w:name="_Toc492059241"/>
      <w:bookmarkStart w:id="53" w:name="_Toc456425882"/>
      <w:r>
        <w:t xml:space="preserve">Table </w:t>
      </w:r>
      <w:fldSimple w:instr=" SEQ Table \* ARABIC ">
        <w:r w:rsidR="009812F2">
          <w:rPr>
            <w:noProof/>
          </w:rPr>
          <w:t>2</w:t>
        </w:r>
      </w:fldSimple>
      <w:r>
        <w:t xml:space="preserve"> - </w:t>
      </w:r>
      <w:r w:rsidRPr="00F87225">
        <w:t>Power supply test schedule</w:t>
      </w:r>
      <w:bookmarkEnd w:id="52"/>
    </w:p>
    <w:p w:rsidR="005206BA" w:rsidRPr="005206BA" w:rsidRDefault="005206BA" w:rsidP="005206BA">
      <w:pPr>
        <w:pStyle w:val="Heading2"/>
        <w:keepLines/>
        <w:numPr>
          <w:ilvl w:val="1"/>
          <w:numId w:val="20"/>
        </w:numPr>
        <w:spacing w:before="40"/>
        <w:jc w:val="left"/>
        <w:rPr>
          <w:rFonts w:asciiTheme="minorHAnsi" w:hAnsiTheme="minorHAnsi" w:cstheme="minorHAnsi"/>
        </w:rPr>
      </w:pPr>
      <w:bookmarkStart w:id="54" w:name="_Toc492059210"/>
      <w:r w:rsidRPr="005206BA">
        <w:rPr>
          <w:rFonts w:asciiTheme="minorHAnsi" w:hAnsiTheme="minorHAnsi" w:cstheme="minorHAnsi"/>
        </w:rPr>
        <w:t>Excessive conditions</w:t>
      </w:r>
      <w:bookmarkEnd w:id="53"/>
      <w:bookmarkEnd w:id="54"/>
    </w:p>
    <w:p w:rsidR="005206BA" w:rsidRPr="005206BA" w:rsidRDefault="005206BA" w:rsidP="005206BA">
      <w:pPr>
        <w:rPr>
          <w:rFonts w:asciiTheme="minorHAnsi" w:hAnsiTheme="minorHAnsi" w:cstheme="minorHAnsi"/>
        </w:rPr>
      </w:pPr>
      <w:r w:rsidRPr="005206BA">
        <w:rPr>
          <w:rFonts w:asciiTheme="minorHAnsi" w:hAnsiTheme="minorHAnsi" w:cstheme="minorHAnsi"/>
        </w:rPr>
        <w:t>This test is in accordance with IEC 60945, 7.2.</w:t>
      </w:r>
    </w:p>
    <w:p w:rsidR="005206BA" w:rsidRPr="005206BA" w:rsidRDefault="005206BA" w:rsidP="005206BA">
      <w:pPr>
        <w:rPr>
          <w:rFonts w:asciiTheme="minorHAnsi" w:hAnsiTheme="minorHAnsi" w:cstheme="minorHAnsi"/>
        </w:rPr>
      </w:pPr>
      <w:r w:rsidRPr="005206BA">
        <w:rPr>
          <w:rFonts w:asciiTheme="minorHAnsi" w:hAnsiTheme="minorHAnsi" w:cstheme="minorHAnsi"/>
        </w:rPr>
        <w:t>Apply -24 VDC to the unit for 5 minutes.  After completion, apply nominal supply power and perform a PC.</w:t>
      </w:r>
    </w:p>
    <w:p w:rsidR="005206BA" w:rsidRPr="005206BA" w:rsidRDefault="005206BA" w:rsidP="005206BA">
      <w:pPr>
        <w:rPr>
          <w:rFonts w:asciiTheme="minorHAnsi" w:hAnsiTheme="minorHAnsi" w:cstheme="minorHAnsi"/>
        </w:rPr>
      </w:pPr>
    </w:p>
    <w:p w:rsidR="005206BA" w:rsidRPr="005206BA" w:rsidRDefault="005206BA" w:rsidP="005206BA">
      <w:pPr>
        <w:rPr>
          <w:rFonts w:asciiTheme="minorHAnsi" w:hAnsiTheme="minorHAnsi" w:cstheme="minorHAnsi"/>
        </w:rPr>
      </w:pPr>
      <w:r w:rsidRPr="005206BA">
        <w:rPr>
          <w:rFonts w:asciiTheme="minorHAnsi" w:hAnsiTheme="minorHAnsi" w:cstheme="minorHAnsi"/>
        </w:rPr>
        <w:t>Perform a PC while operating the unit at the minimum extreme power supply voltage, and then the maximum extreme power supply voltage.</w:t>
      </w:r>
    </w:p>
    <w:p w:rsidR="005206BA" w:rsidRPr="005206BA" w:rsidRDefault="005206BA" w:rsidP="005206BA">
      <w:pPr>
        <w:rPr>
          <w:rFonts w:asciiTheme="minorHAnsi" w:hAnsiTheme="minorHAnsi" w:cstheme="minorHAnsi"/>
        </w:rPr>
      </w:pPr>
    </w:p>
    <w:p w:rsidR="005206BA" w:rsidRPr="005206BA" w:rsidRDefault="005206BA" w:rsidP="005206BA">
      <w:pPr>
        <w:pStyle w:val="Heading2"/>
        <w:keepLines/>
        <w:numPr>
          <w:ilvl w:val="1"/>
          <w:numId w:val="20"/>
        </w:numPr>
        <w:spacing w:before="40"/>
        <w:jc w:val="left"/>
        <w:rPr>
          <w:rFonts w:asciiTheme="minorHAnsi" w:hAnsiTheme="minorHAnsi" w:cstheme="minorHAnsi"/>
        </w:rPr>
      </w:pPr>
      <w:bookmarkStart w:id="55" w:name="_Toc456425883"/>
      <w:bookmarkStart w:id="56" w:name="_Toc492059211"/>
      <w:r w:rsidRPr="005206BA">
        <w:rPr>
          <w:rFonts w:asciiTheme="minorHAnsi" w:hAnsiTheme="minorHAnsi" w:cstheme="minorHAnsi"/>
        </w:rPr>
        <w:t>Power supply short-term variation</w:t>
      </w:r>
      <w:bookmarkEnd w:id="55"/>
      <w:bookmarkEnd w:id="56"/>
    </w:p>
    <w:p w:rsidR="005206BA" w:rsidRPr="005206BA" w:rsidRDefault="005206BA" w:rsidP="005206BA">
      <w:pPr>
        <w:rPr>
          <w:rFonts w:asciiTheme="minorHAnsi" w:hAnsiTheme="minorHAnsi" w:cstheme="minorHAnsi"/>
        </w:rPr>
      </w:pPr>
      <w:r w:rsidRPr="005206BA">
        <w:rPr>
          <w:rFonts w:asciiTheme="minorHAnsi" w:hAnsiTheme="minorHAnsi" w:cstheme="minorHAnsi"/>
        </w:rPr>
        <w:t>This test is in accordance with IEC 60945, 7.3.</w:t>
      </w:r>
    </w:p>
    <w:p w:rsidR="005206BA" w:rsidRPr="005206BA" w:rsidRDefault="005206BA" w:rsidP="005206BA">
      <w:pPr>
        <w:rPr>
          <w:rFonts w:asciiTheme="minorHAnsi" w:hAnsiTheme="minorHAnsi" w:cstheme="minorHAnsi"/>
        </w:rPr>
      </w:pPr>
      <w:r w:rsidRPr="005206BA">
        <w:rPr>
          <w:rFonts w:asciiTheme="minorHAnsi" w:hAnsiTheme="minorHAnsi" w:cstheme="minorHAnsi"/>
        </w:rPr>
        <w:t>This test is not applicable to the VDES reference design because it is DC powered.  The test only applies to AC powered equipment.</w:t>
      </w:r>
    </w:p>
    <w:p w:rsidR="005206BA" w:rsidRPr="005206BA" w:rsidRDefault="005206BA" w:rsidP="005206BA">
      <w:pPr>
        <w:rPr>
          <w:rFonts w:asciiTheme="minorHAnsi" w:hAnsiTheme="minorHAnsi" w:cstheme="minorHAnsi"/>
        </w:rPr>
      </w:pPr>
    </w:p>
    <w:p w:rsidR="005206BA" w:rsidRPr="005206BA" w:rsidRDefault="005206BA" w:rsidP="005206BA">
      <w:pPr>
        <w:pStyle w:val="Heading2"/>
        <w:keepLines/>
        <w:numPr>
          <w:ilvl w:val="1"/>
          <w:numId w:val="20"/>
        </w:numPr>
        <w:spacing w:before="40"/>
        <w:jc w:val="left"/>
        <w:rPr>
          <w:rFonts w:asciiTheme="minorHAnsi" w:hAnsiTheme="minorHAnsi" w:cstheme="minorHAnsi"/>
        </w:rPr>
      </w:pPr>
      <w:bookmarkStart w:id="57" w:name="_Toc456425884"/>
      <w:bookmarkStart w:id="58" w:name="_Toc492059212"/>
      <w:r w:rsidRPr="005206BA">
        <w:rPr>
          <w:rFonts w:asciiTheme="minorHAnsi" w:hAnsiTheme="minorHAnsi" w:cstheme="minorHAnsi"/>
        </w:rPr>
        <w:t>Power supply failure</w:t>
      </w:r>
      <w:bookmarkEnd w:id="57"/>
      <w:bookmarkEnd w:id="58"/>
    </w:p>
    <w:p w:rsidR="005206BA" w:rsidRPr="005206BA" w:rsidRDefault="005206BA" w:rsidP="005206BA">
      <w:pPr>
        <w:rPr>
          <w:rFonts w:asciiTheme="minorHAnsi" w:hAnsiTheme="minorHAnsi" w:cstheme="minorHAnsi"/>
        </w:rPr>
      </w:pPr>
      <w:r w:rsidRPr="005206BA">
        <w:rPr>
          <w:rFonts w:asciiTheme="minorHAnsi" w:hAnsiTheme="minorHAnsi" w:cstheme="minorHAnsi"/>
        </w:rPr>
        <w:t>This test is in accordance with IEC 60945, 7.4.</w:t>
      </w:r>
    </w:p>
    <w:p w:rsidR="005206BA" w:rsidRPr="005206BA" w:rsidRDefault="005206BA" w:rsidP="005206BA">
      <w:pPr>
        <w:rPr>
          <w:rFonts w:asciiTheme="minorHAnsi" w:hAnsiTheme="minorHAnsi" w:cstheme="minorHAnsi"/>
        </w:rPr>
      </w:pPr>
      <w:r w:rsidRPr="005206BA">
        <w:rPr>
          <w:rFonts w:asciiTheme="minorHAnsi" w:hAnsiTheme="minorHAnsi" w:cstheme="minorHAnsi"/>
        </w:rPr>
        <w:t>Subject the EUT to three breaks in power supply of duration 60 s each.</w:t>
      </w:r>
    </w:p>
    <w:p w:rsidR="005206BA" w:rsidRPr="005206BA" w:rsidRDefault="005206BA" w:rsidP="005206BA">
      <w:pPr>
        <w:rPr>
          <w:rFonts w:asciiTheme="minorHAnsi" w:hAnsiTheme="minorHAnsi" w:cstheme="minorHAnsi"/>
        </w:rPr>
      </w:pPr>
      <w:r w:rsidRPr="005206BA">
        <w:rPr>
          <w:rFonts w:asciiTheme="minorHAnsi" w:hAnsiTheme="minorHAnsi" w:cstheme="minorHAnsi"/>
        </w:rPr>
        <w:t>Perform a PC after the test to ensure that the unit is still operating correctly with no corruption or loss of software or essential data.</w:t>
      </w:r>
    </w:p>
    <w:p w:rsidR="005206BA" w:rsidRPr="005206BA" w:rsidRDefault="005206BA" w:rsidP="005206BA">
      <w:pPr>
        <w:rPr>
          <w:rFonts w:asciiTheme="minorHAnsi" w:hAnsiTheme="minorHAnsi" w:cstheme="minorHAnsi"/>
        </w:rPr>
      </w:pPr>
    </w:p>
    <w:p w:rsidR="005206BA" w:rsidRPr="005206BA" w:rsidRDefault="005206BA" w:rsidP="005206BA">
      <w:pPr>
        <w:pStyle w:val="Heading2"/>
        <w:keepLines/>
        <w:numPr>
          <w:ilvl w:val="1"/>
          <w:numId w:val="20"/>
        </w:numPr>
        <w:spacing w:before="40"/>
        <w:jc w:val="left"/>
        <w:rPr>
          <w:rFonts w:asciiTheme="minorHAnsi" w:hAnsiTheme="minorHAnsi" w:cstheme="minorHAnsi"/>
        </w:rPr>
      </w:pPr>
      <w:bookmarkStart w:id="59" w:name="_Toc456425885"/>
      <w:bookmarkStart w:id="60" w:name="_Toc492059213"/>
      <w:r w:rsidRPr="005206BA">
        <w:rPr>
          <w:rFonts w:asciiTheme="minorHAnsi" w:hAnsiTheme="minorHAnsi" w:cstheme="minorHAnsi"/>
        </w:rPr>
        <w:t>Compass Safe Distance</w:t>
      </w:r>
      <w:bookmarkEnd w:id="59"/>
      <w:bookmarkEnd w:id="60"/>
    </w:p>
    <w:p w:rsidR="005206BA" w:rsidRPr="005206BA" w:rsidRDefault="005206BA" w:rsidP="005206BA">
      <w:pPr>
        <w:rPr>
          <w:rFonts w:asciiTheme="minorHAnsi" w:hAnsiTheme="minorHAnsi" w:cstheme="minorHAnsi"/>
        </w:rPr>
      </w:pPr>
      <w:r w:rsidRPr="005206BA">
        <w:rPr>
          <w:rFonts w:asciiTheme="minorHAnsi" w:hAnsiTheme="minorHAnsi" w:cstheme="minorHAnsi"/>
        </w:rPr>
        <w:t>This test is in accordance with IEC60945, 11.2</w:t>
      </w:r>
    </w:p>
    <w:p w:rsidR="005206BA" w:rsidRPr="005206BA" w:rsidRDefault="005206BA" w:rsidP="005206BA">
      <w:pPr>
        <w:rPr>
          <w:rFonts w:asciiTheme="minorHAnsi" w:hAnsiTheme="minorHAnsi" w:cstheme="minorHAnsi"/>
        </w:rPr>
      </w:pPr>
    </w:p>
    <w:p w:rsidR="005206BA" w:rsidRPr="005206BA" w:rsidRDefault="005206BA" w:rsidP="005206BA">
      <w:pPr>
        <w:pStyle w:val="Heading2"/>
        <w:keepLines/>
        <w:numPr>
          <w:ilvl w:val="1"/>
          <w:numId w:val="20"/>
        </w:numPr>
        <w:spacing w:before="40"/>
        <w:jc w:val="left"/>
        <w:rPr>
          <w:rFonts w:asciiTheme="minorHAnsi" w:hAnsiTheme="minorHAnsi" w:cstheme="minorHAnsi"/>
        </w:rPr>
      </w:pPr>
      <w:bookmarkStart w:id="61" w:name="_Toc492059214"/>
      <w:r w:rsidRPr="005206BA">
        <w:rPr>
          <w:rFonts w:asciiTheme="minorHAnsi" w:hAnsiTheme="minorHAnsi" w:cstheme="minorHAnsi"/>
        </w:rPr>
        <w:t>Additional PSU tests</w:t>
      </w:r>
      <w:bookmarkEnd w:id="61"/>
    </w:p>
    <w:p w:rsidR="005206BA" w:rsidRPr="005206BA" w:rsidRDefault="005206BA" w:rsidP="005206BA">
      <w:pPr>
        <w:rPr>
          <w:rFonts w:asciiTheme="minorHAnsi" w:hAnsiTheme="minorHAnsi" w:cstheme="minorHAnsi"/>
        </w:rPr>
      </w:pPr>
      <w:r w:rsidRPr="005206BA">
        <w:rPr>
          <w:rFonts w:asciiTheme="minorHAnsi" w:hAnsiTheme="minorHAnsi" w:cstheme="minorHAnsi"/>
        </w:rPr>
        <w:t>Brown out:  Slowly change PSU input voltage.</w:t>
      </w:r>
    </w:p>
    <w:p w:rsidR="005206BA" w:rsidRDefault="005206BA" w:rsidP="005206BA">
      <w:pPr>
        <w:rPr>
          <w:rFonts w:asciiTheme="minorHAnsi" w:hAnsiTheme="minorHAnsi" w:cstheme="minorHAnsi"/>
        </w:rPr>
      </w:pPr>
      <w:r w:rsidRPr="005206BA">
        <w:rPr>
          <w:rFonts w:asciiTheme="minorHAnsi" w:hAnsiTheme="minorHAnsi" w:cstheme="minorHAnsi"/>
        </w:rPr>
        <w:t>Voltage spike:  20 ms; 200% of input voltage [48 V]; Low impedance.</w:t>
      </w:r>
    </w:p>
    <w:p w:rsidR="001550EE" w:rsidRDefault="001550EE">
      <w:pPr>
        <w:rPr>
          <w:rFonts w:asciiTheme="minorHAnsi" w:hAnsiTheme="minorHAnsi" w:cstheme="minorHAnsi"/>
        </w:rPr>
      </w:pPr>
      <w:r>
        <w:rPr>
          <w:rFonts w:asciiTheme="minorHAnsi" w:hAnsiTheme="minorHAnsi" w:cstheme="minorHAnsi"/>
        </w:rPr>
        <w:br w:type="page"/>
      </w:r>
    </w:p>
    <w:p w:rsidR="005206BA" w:rsidRPr="005206BA" w:rsidRDefault="005206BA" w:rsidP="005206BA">
      <w:pPr>
        <w:pStyle w:val="Heading1"/>
        <w:keepLines/>
        <w:numPr>
          <w:ilvl w:val="0"/>
          <w:numId w:val="20"/>
        </w:numPr>
        <w:spacing w:before="240" w:after="120"/>
        <w:ind w:left="431" w:hanging="431"/>
        <w:jc w:val="left"/>
        <w:rPr>
          <w:rFonts w:asciiTheme="minorHAnsi" w:hAnsiTheme="minorHAnsi" w:cstheme="minorHAnsi"/>
          <w:szCs w:val="22"/>
        </w:rPr>
      </w:pPr>
      <w:bookmarkStart w:id="62" w:name="_Toc456425886"/>
      <w:bookmarkStart w:id="63" w:name="_Toc492059215"/>
      <w:r w:rsidRPr="005206BA">
        <w:rPr>
          <w:rFonts w:asciiTheme="minorHAnsi" w:hAnsiTheme="minorHAnsi" w:cstheme="minorHAnsi"/>
          <w:szCs w:val="22"/>
        </w:rPr>
        <w:lastRenderedPageBreak/>
        <w:t>Environmental tests</w:t>
      </w:r>
      <w:bookmarkEnd w:id="62"/>
      <w:bookmarkEnd w:id="63"/>
    </w:p>
    <w:p w:rsidR="005206BA" w:rsidRPr="005206BA" w:rsidRDefault="005206BA" w:rsidP="005206BA">
      <w:pPr>
        <w:rPr>
          <w:rFonts w:asciiTheme="minorHAnsi" w:hAnsiTheme="minorHAnsi" w:cstheme="minorHAnsi"/>
        </w:rPr>
      </w:pPr>
      <w:r w:rsidRPr="005206BA">
        <w:rPr>
          <w:rFonts w:asciiTheme="minorHAnsi" w:hAnsiTheme="minorHAnsi" w:cstheme="minorHAnsi"/>
        </w:rPr>
        <w:t xml:space="preserve">The </w:t>
      </w:r>
      <w:r w:rsidR="008B19DC">
        <w:rPr>
          <w:rFonts w:asciiTheme="minorHAnsi" w:hAnsiTheme="minorHAnsi" w:cstheme="minorHAnsi"/>
        </w:rPr>
        <w:t xml:space="preserve">ASM and </w:t>
      </w:r>
      <w:r w:rsidRPr="005206BA">
        <w:rPr>
          <w:rFonts w:asciiTheme="minorHAnsi" w:hAnsiTheme="minorHAnsi" w:cstheme="minorHAnsi"/>
        </w:rPr>
        <w:t xml:space="preserve">VDE </w:t>
      </w:r>
      <w:r w:rsidR="008B19DC">
        <w:rPr>
          <w:rFonts w:asciiTheme="minorHAnsi" w:hAnsiTheme="minorHAnsi" w:cstheme="minorHAnsi"/>
        </w:rPr>
        <w:t>test</w:t>
      </w:r>
      <w:r w:rsidRPr="005206BA">
        <w:rPr>
          <w:rFonts w:asciiTheme="minorHAnsi" w:hAnsiTheme="minorHAnsi" w:cstheme="minorHAnsi"/>
        </w:rPr>
        <w:t xml:space="preserve"> complies to the “Protected” environmental specification from IEC 60945 clause 8.1, as listed in</w:t>
      </w:r>
      <w:r w:rsidR="00DA4CF8">
        <w:rPr>
          <w:rFonts w:asciiTheme="minorHAnsi" w:hAnsiTheme="minorHAnsi" w:cstheme="minorHAnsi"/>
        </w:rPr>
        <w:t xml:space="preserve"> Table 3</w:t>
      </w:r>
      <w:r w:rsidRPr="005206BA">
        <w:rPr>
          <w:rFonts w:asciiTheme="minorHAnsi" w:hAnsiTheme="minorHAnsi" w:cstheme="minorHAnsi"/>
        </w:rPr>
        <w:t>.</w:t>
      </w:r>
    </w:p>
    <w:p w:rsidR="005206BA" w:rsidRPr="005206BA" w:rsidRDefault="005206BA" w:rsidP="005206BA">
      <w:pPr>
        <w:rPr>
          <w:rFonts w:asciiTheme="minorHAnsi" w:hAnsiTheme="minorHAnsi" w:cstheme="minorHAnsi"/>
        </w:rPr>
      </w:pPr>
    </w:p>
    <w:tbl>
      <w:tblPr>
        <w:tblStyle w:val="TableGrid"/>
        <w:tblW w:w="0" w:type="auto"/>
        <w:tblInd w:w="198" w:type="dxa"/>
        <w:tblLook w:val="04A0" w:firstRow="1" w:lastRow="0" w:firstColumn="1" w:lastColumn="0" w:noHBand="0" w:noVBand="1"/>
      </w:tblPr>
      <w:tblGrid>
        <w:gridCol w:w="2610"/>
        <w:gridCol w:w="7380"/>
      </w:tblGrid>
      <w:tr w:rsidR="005206BA" w:rsidRPr="005206BA" w:rsidTr="005206BA">
        <w:tc>
          <w:tcPr>
            <w:tcW w:w="2610" w:type="dxa"/>
          </w:tcPr>
          <w:p w:rsidR="005206BA" w:rsidRPr="005206BA" w:rsidRDefault="005206BA" w:rsidP="005206BA">
            <w:pPr>
              <w:rPr>
                <w:rFonts w:cstheme="minorHAnsi"/>
                <w:b/>
                <w:lang w:val="en-US"/>
              </w:rPr>
            </w:pPr>
            <w:r w:rsidRPr="005206BA">
              <w:rPr>
                <w:rFonts w:cstheme="minorHAnsi"/>
                <w:b/>
                <w:lang w:val="en-US"/>
              </w:rPr>
              <w:t>Parameter</w:t>
            </w:r>
          </w:p>
        </w:tc>
        <w:tc>
          <w:tcPr>
            <w:tcW w:w="7380" w:type="dxa"/>
          </w:tcPr>
          <w:p w:rsidR="005206BA" w:rsidRPr="005206BA" w:rsidRDefault="005206BA" w:rsidP="005206BA">
            <w:pPr>
              <w:rPr>
                <w:rFonts w:cstheme="minorHAnsi"/>
                <w:b/>
                <w:lang w:val="en-US"/>
              </w:rPr>
            </w:pPr>
            <w:r w:rsidRPr="005206BA">
              <w:rPr>
                <w:rFonts w:cstheme="minorHAnsi"/>
                <w:b/>
                <w:lang w:val="en-US"/>
              </w:rPr>
              <w:t>Value</w:t>
            </w:r>
          </w:p>
        </w:tc>
      </w:tr>
      <w:tr w:rsidR="005206BA" w:rsidRPr="005206BA" w:rsidTr="005206BA">
        <w:trPr>
          <w:trHeight w:val="204"/>
        </w:trPr>
        <w:tc>
          <w:tcPr>
            <w:tcW w:w="2610" w:type="dxa"/>
          </w:tcPr>
          <w:p w:rsidR="005206BA" w:rsidRPr="005206BA" w:rsidRDefault="005206BA" w:rsidP="005206BA">
            <w:pPr>
              <w:rPr>
                <w:rFonts w:cstheme="minorHAnsi"/>
              </w:rPr>
            </w:pPr>
            <w:r w:rsidRPr="005206BA">
              <w:rPr>
                <w:rFonts w:cstheme="minorHAnsi"/>
              </w:rPr>
              <w:t>Dry Heat</w:t>
            </w:r>
          </w:p>
        </w:tc>
        <w:tc>
          <w:tcPr>
            <w:tcW w:w="7380" w:type="dxa"/>
          </w:tcPr>
          <w:p w:rsidR="005206BA" w:rsidRPr="005206BA" w:rsidRDefault="005206BA" w:rsidP="005206BA">
            <w:pPr>
              <w:rPr>
                <w:rFonts w:cstheme="minorHAnsi"/>
              </w:rPr>
            </w:pPr>
            <w:r w:rsidRPr="005206BA">
              <w:rPr>
                <w:rFonts w:cstheme="minorHAnsi"/>
              </w:rPr>
              <w:t xml:space="preserve">+55 </w:t>
            </w:r>
            <w:r w:rsidRPr="005206BA">
              <w:rPr>
                <w:rFonts w:cstheme="minorHAnsi"/>
              </w:rPr>
              <w:sym w:font="Symbol" w:char="F0B0"/>
            </w:r>
            <w:r w:rsidRPr="005206BA">
              <w:rPr>
                <w:rFonts w:cstheme="minorHAnsi"/>
              </w:rPr>
              <w:t>C</w:t>
            </w:r>
          </w:p>
        </w:tc>
      </w:tr>
      <w:tr w:rsidR="005206BA" w:rsidRPr="005206BA" w:rsidTr="005206BA">
        <w:trPr>
          <w:trHeight w:val="204"/>
        </w:trPr>
        <w:tc>
          <w:tcPr>
            <w:tcW w:w="2610" w:type="dxa"/>
          </w:tcPr>
          <w:p w:rsidR="005206BA" w:rsidRPr="005206BA" w:rsidRDefault="005206BA" w:rsidP="005206BA">
            <w:pPr>
              <w:rPr>
                <w:rFonts w:cstheme="minorHAnsi"/>
              </w:rPr>
            </w:pPr>
            <w:r w:rsidRPr="005206BA">
              <w:rPr>
                <w:rFonts w:cstheme="minorHAnsi"/>
              </w:rPr>
              <w:t>Damp Heat</w:t>
            </w:r>
          </w:p>
        </w:tc>
        <w:tc>
          <w:tcPr>
            <w:tcW w:w="7380" w:type="dxa"/>
          </w:tcPr>
          <w:p w:rsidR="005206BA" w:rsidRPr="005206BA" w:rsidRDefault="005206BA" w:rsidP="005206BA">
            <w:pPr>
              <w:rPr>
                <w:rFonts w:cstheme="minorHAnsi"/>
              </w:rPr>
            </w:pPr>
            <w:r w:rsidRPr="005206BA">
              <w:rPr>
                <w:rFonts w:cstheme="minorHAnsi"/>
              </w:rPr>
              <w:t xml:space="preserve">+40 </w:t>
            </w:r>
            <w:r w:rsidRPr="005206BA">
              <w:rPr>
                <w:rFonts w:cstheme="minorHAnsi"/>
              </w:rPr>
              <w:sym w:font="Symbol" w:char="F0B0"/>
            </w:r>
            <w:r w:rsidRPr="005206BA">
              <w:rPr>
                <w:rFonts w:cstheme="minorHAnsi"/>
              </w:rPr>
              <w:t>C @ 93 % relative humidity</w:t>
            </w:r>
          </w:p>
        </w:tc>
      </w:tr>
      <w:tr w:rsidR="005206BA" w:rsidRPr="005206BA" w:rsidTr="005206BA">
        <w:trPr>
          <w:trHeight w:val="204"/>
        </w:trPr>
        <w:tc>
          <w:tcPr>
            <w:tcW w:w="2610" w:type="dxa"/>
          </w:tcPr>
          <w:p w:rsidR="005206BA" w:rsidRPr="005206BA" w:rsidRDefault="005206BA" w:rsidP="005206BA">
            <w:pPr>
              <w:rPr>
                <w:rFonts w:cstheme="minorHAnsi"/>
              </w:rPr>
            </w:pPr>
            <w:r w:rsidRPr="005206BA">
              <w:rPr>
                <w:rFonts w:cstheme="minorHAnsi"/>
              </w:rPr>
              <w:t>Low temperature</w:t>
            </w:r>
          </w:p>
        </w:tc>
        <w:tc>
          <w:tcPr>
            <w:tcW w:w="7380" w:type="dxa"/>
          </w:tcPr>
          <w:p w:rsidR="005206BA" w:rsidRPr="005206BA" w:rsidRDefault="005206BA" w:rsidP="005206BA">
            <w:pPr>
              <w:rPr>
                <w:rFonts w:cstheme="minorHAnsi"/>
              </w:rPr>
            </w:pPr>
            <w:r w:rsidRPr="005206BA">
              <w:rPr>
                <w:rFonts w:cstheme="minorHAnsi"/>
              </w:rPr>
              <w:t xml:space="preserve">-15 </w:t>
            </w:r>
            <w:r w:rsidRPr="005206BA">
              <w:rPr>
                <w:rFonts w:cstheme="minorHAnsi"/>
              </w:rPr>
              <w:sym w:font="Symbol" w:char="F0B0"/>
            </w:r>
            <w:r w:rsidRPr="005206BA">
              <w:rPr>
                <w:rFonts w:cstheme="minorHAnsi"/>
              </w:rPr>
              <w:t>C</w:t>
            </w:r>
          </w:p>
        </w:tc>
      </w:tr>
      <w:tr w:rsidR="005206BA" w:rsidRPr="005206BA" w:rsidTr="005206BA">
        <w:trPr>
          <w:trHeight w:val="204"/>
        </w:trPr>
        <w:tc>
          <w:tcPr>
            <w:tcW w:w="2610" w:type="dxa"/>
          </w:tcPr>
          <w:p w:rsidR="005206BA" w:rsidRPr="005206BA" w:rsidRDefault="005206BA" w:rsidP="005206BA">
            <w:pPr>
              <w:rPr>
                <w:rFonts w:cstheme="minorHAnsi"/>
              </w:rPr>
            </w:pPr>
            <w:r w:rsidRPr="005206BA">
              <w:rPr>
                <w:rFonts w:cstheme="minorHAnsi"/>
              </w:rPr>
              <w:t>Normal temperature</w:t>
            </w:r>
          </w:p>
        </w:tc>
        <w:tc>
          <w:tcPr>
            <w:tcW w:w="7380" w:type="dxa"/>
          </w:tcPr>
          <w:p w:rsidR="005206BA" w:rsidRPr="005206BA" w:rsidRDefault="005206BA" w:rsidP="005206BA">
            <w:pPr>
              <w:rPr>
                <w:rFonts w:cstheme="minorHAnsi"/>
              </w:rPr>
            </w:pPr>
            <w:r w:rsidRPr="005206BA">
              <w:rPr>
                <w:rFonts w:cstheme="minorHAnsi"/>
              </w:rPr>
              <w:t xml:space="preserve">+25 </w:t>
            </w:r>
            <w:r w:rsidRPr="005206BA">
              <w:rPr>
                <w:rFonts w:cstheme="minorHAnsi"/>
              </w:rPr>
              <w:sym w:font="Symbol" w:char="F0B0"/>
            </w:r>
            <w:r w:rsidRPr="005206BA">
              <w:rPr>
                <w:rFonts w:cstheme="minorHAnsi"/>
              </w:rPr>
              <w:t>C</w:t>
            </w:r>
          </w:p>
        </w:tc>
      </w:tr>
      <w:tr w:rsidR="005206BA" w:rsidRPr="005206BA" w:rsidTr="005206BA">
        <w:trPr>
          <w:trHeight w:val="204"/>
        </w:trPr>
        <w:tc>
          <w:tcPr>
            <w:tcW w:w="2610" w:type="dxa"/>
          </w:tcPr>
          <w:p w:rsidR="005206BA" w:rsidRPr="005206BA" w:rsidRDefault="005206BA" w:rsidP="005206BA">
            <w:pPr>
              <w:rPr>
                <w:rFonts w:cstheme="minorHAnsi"/>
              </w:rPr>
            </w:pPr>
            <w:r w:rsidRPr="005206BA">
              <w:rPr>
                <w:rFonts w:cstheme="minorHAnsi"/>
              </w:rPr>
              <w:t>Vibration</w:t>
            </w:r>
          </w:p>
        </w:tc>
        <w:tc>
          <w:tcPr>
            <w:tcW w:w="7380" w:type="dxa"/>
          </w:tcPr>
          <w:p w:rsidR="005206BA" w:rsidRPr="005206BA" w:rsidRDefault="005206BA" w:rsidP="005206BA">
            <w:pPr>
              <w:rPr>
                <w:rFonts w:cstheme="minorHAnsi"/>
              </w:rPr>
            </w:pPr>
            <w:r w:rsidRPr="005206BA">
              <w:rPr>
                <w:rFonts w:cstheme="minorHAnsi"/>
              </w:rPr>
              <w:t xml:space="preserve">2Hz – 13.2 Hz at </w:t>
            </w:r>
            <w:r w:rsidRPr="005206BA">
              <w:rPr>
                <w:rFonts w:cstheme="minorHAnsi"/>
              </w:rPr>
              <w:sym w:font="Symbol" w:char="F0B1"/>
            </w:r>
            <w:r w:rsidRPr="005206BA">
              <w:rPr>
                <w:rFonts w:cstheme="minorHAnsi"/>
              </w:rPr>
              <w:t xml:space="preserve"> 1mm</w:t>
            </w:r>
          </w:p>
          <w:p w:rsidR="005206BA" w:rsidRPr="005206BA" w:rsidRDefault="005206BA" w:rsidP="005206BA">
            <w:pPr>
              <w:rPr>
                <w:rFonts w:cstheme="minorHAnsi"/>
              </w:rPr>
            </w:pPr>
            <w:r w:rsidRPr="005206BA">
              <w:rPr>
                <w:rFonts w:cstheme="minorHAnsi"/>
              </w:rPr>
              <w:t>13.2 Hz – 100 Hz at 7m/s</w:t>
            </w:r>
            <w:r w:rsidRPr="005206BA">
              <w:rPr>
                <w:rFonts w:cstheme="minorHAnsi"/>
                <w:vertAlign w:val="superscript"/>
              </w:rPr>
              <w:t>2</w:t>
            </w:r>
          </w:p>
          <w:p w:rsidR="005206BA" w:rsidRPr="005206BA" w:rsidRDefault="005206BA" w:rsidP="005206BA">
            <w:pPr>
              <w:rPr>
                <w:rFonts w:cstheme="minorHAnsi"/>
              </w:rPr>
            </w:pPr>
            <w:r w:rsidRPr="005206BA">
              <w:rPr>
                <w:rFonts w:cstheme="minorHAnsi"/>
              </w:rPr>
              <w:t>2 hours on each resonance, otherwise 2 hours at 30 Hz in all three axes.</w:t>
            </w:r>
          </w:p>
        </w:tc>
      </w:tr>
      <w:tr w:rsidR="005206BA" w:rsidRPr="005206BA" w:rsidTr="005206BA">
        <w:trPr>
          <w:trHeight w:val="204"/>
        </w:trPr>
        <w:tc>
          <w:tcPr>
            <w:tcW w:w="2610" w:type="dxa"/>
          </w:tcPr>
          <w:p w:rsidR="005206BA" w:rsidRPr="005206BA" w:rsidRDefault="005206BA" w:rsidP="005206BA">
            <w:pPr>
              <w:rPr>
                <w:rFonts w:cstheme="minorHAnsi"/>
              </w:rPr>
            </w:pPr>
            <w:r w:rsidRPr="005206BA">
              <w:rPr>
                <w:rFonts w:cstheme="minorHAnsi"/>
              </w:rPr>
              <w:t>Corrosion</w:t>
            </w:r>
          </w:p>
        </w:tc>
        <w:tc>
          <w:tcPr>
            <w:tcW w:w="7380" w:type="dxa"/>
          </w:tcPr>
          <w:p w:rsidR="005206BA" w:rsidRPr="005206BA" w:rsidRDefault="005206BA" w:rsidP="005206BA">
            <w:pPr>
              <w:rPr>
                <w:rFonts w:cstheme="minorHAnsi"/>
              </w:rPr>
            </w:pPr>
            <w:r w:rsidRPr="005206BA">
              <w:rPr>
                <w:rFonts w:cstheme="minorHAnsi"/>
              </w:rPr>
              <w:t xml:space="preserve">For periods of seven days at 40 </w:t>
            </w:r>
            <w:r w:rsidRPr="005206BA">
              <w:rPr>
                <w:rFonts w:cstheme="minorHAnsi"/>
              </w:rPr>
              <w:sym w:font="Symbol" w:char="F0B0"/>
            </w:r>
            <w:r w:rsidRPr="005206BA">
              <w:rPr>
                <w:rFonts w:cstheme="minorHAnsi"/>
              </w:rPr>
              <w:t>C with 90 % - 95 % relative humidity after 2 hour salt spray.</w:t>
            </w:r>
          </w:p>
        </w:tc>
      </w:tr>
    </w:tbl>
    <w:p w:rsidR="00AD7CF3" w:rsidRDefault="00AD7CF3" w:rsidP="009812F2">
      <w:pPr>
        <w:pStyle w:val="Caption"/>
        <w:rPr>
          <w:rFonts w:cstheme="minorHAnsi"/>
        </w:rPr>
      </w:pPr>
      <w:bookmarkStart w:id="64" w:name="_Toc492059242"/>
      <w:r>
        <w:t xml:space="preserve">Table </w:t>
      </w:r>
      <w:fldSimple w:instr=" SEQ Table \* ARABIC ">
        <w:r w:rsidR="009812F2">
          <w:rPr>
            <w:noProof/>
          </w:rPr>
          <w:t>3</w:t>
        </w:r>
      </w:fldSimple>
      <w:r>
        <w:t xml:space="preserve"> - </w:t>
      </w:r>
      <w:r w:rsidRPr="009276FA">
        <w:t>Environmental test conditions</w:t>
      </w:r>
      <w:bookmarkEnd w:id="64"/>
    </w:p>
    <w:p w:rsidR="005206BA" w:rsidRDefault="005206BA" w:rsidP="005206BA">
      <w:pPr>
        <w:rPr>
          <w:rFonts w:asciiTheme="minorHAnsi" w:hAnsiTheme="minorHAnsi" w:cstheme="minorHAnsi"/>
        </w:rPr>
      </w:pPr>
      <w:r w:rsidRPr="005206BA">
        <w:rPr>
          <w:rFonts w:asciiTheme="minorHAnsi" w:hAnsiTheme="minorHAnsi" w:cstheme="minorHAnsi"/>
        </w:rPr>
        <w:t xml:space="preserve">The following environmental tests are not applicable to the </w:t>
      </w:r>
      <w:r w:rsidR="008B19DC">
        <w:rPr>
          <w:rFonts w:asciiTheme="minorHAnsi" w:hAnsiTheme="minorHAnsi" w:cstheme="minorHAnsi"/>
        </w:rPr>
        <w:t xml:space="preserve">ASM and </w:t>
      </w:r>
      <w:r w:rsidRPr="005206BA">
        <w:rPr>
          <w:rFonts w:asciiTheme="minorHAnsi" w:hAnsiTheme="minorHAnsi" w:cstheme="minorHAnsi"/>
        </w:rPr>
        <w:t xml:space="preserve">VDE </w:t>
      </w:r>
      <w:r w:rsidR="008B19DC">
        <w:rPr>
          <w:rFonts w:asciiTheme="minorHAnsi" w:hAnsiTheme="minorHAnsi" w:cstheme="minorHAnsi"/>
        </w:rPr>
        <w:t>test</w:t>
      </w:r>
      <w:r w:rsidRPr="005206BA">
        <w:rPr>
          <w:rFonts w:asciiTheme="minorHAnsi" w:hAnsiTheme="minorHAnsi" w:cstheme="minorHAnsi"/>
        </w:rPr>
        <w:t>:</w:t>
      </w:r>
    </w:p>
    <w:p w:rsidR="00AD7CF3" w:rsidRPr="005206BA" w:rsidRDefault="00AD7CF3" w:rsidP="005206BA">
      <w:pPr>
        <w:rPr>
          <w:rFonts w:asciiTheme="minorHAnsi" w:hAnsiTheme="minorHAnsi" w:cstheme="minorHAnsi"/>
        </w:rPr>
      </w:pPr>
    </w:p>
    <w:p w:rsidR="005206BA" w:rsidRPr="005206BA" w:rsidRDefault="005206BA" w:rsidP="00AD7CF3">
      <w:pPr>
        <w:pStyle w:val="ListParagraph"/>
        <w:numPr>
          <w:ilvl w:val="0"/>
          <w:numId w:val="49"/>
        </w:numPr>
        <w:contextualSpacing/>
        <w:rPr>
          <w:rFonts w:asciiTheme="minorHAnsi" w:hAnsiTheme="minorHAnsi" w:cstheme="minorHAnsi"/>
        </w:rPr>
      </w:pPr>
      <w:r w:rsidRPr="005206BA">
        <w:rPr>
          <w:rFonts w:asciiTheme="minorHAnsi" w:hAnsiTheme="minorHAnsi" w:cstheme="minorHAnsi"/>
        </w:rPr>
        <w:t>Thermal shock.</w:t>
      </w:r>
    </w:p>
    <w:p w:rsidR="005206BA" w:rsidRPr="005206BA" w:rsidRDefault="005206BA" w:rsidP="00AD7CF3">
      <w:pPr>
        <w:pStyle w:val="ListParagraph"/>
        <w:numPr>
          <w:ilvl w:val="0"/>
          <w:numId w:val="49"/>
        </w:numPr>
        <w:contextualSpacing/>
        <w:rPr>
          <w:rFonts w:asciiTheme="minorHAnsi" w:hAnsiTheme="minorHAnsi" w:cstheme="minorHAnsi"/>
        </w:rPr>
      </w:pPr>
      <w:r w:rsidRPr="005206BA">
        <w:rPr>
          <w:rFonts w:asciiTheme="minorHAnsi" w:hAnsiTheme="minorHAnsi" w:cstheme="minorHAnsi"/>
        </w:rPr>
        <w:t>Drop onto hard surface.</w:t>
      </w:r>
    </w:p>
    <w:p w:rsidR="005206BA" w:rsidRPr="005206BA" w:rsidRDefault="005206BA" w:rsidP="00AD7CF3">
      <w:pPr>
        <w:pStyle w:val="ListParagraph"/>
        <w:numPr>
          <w:ilvl w:val="0"/>
          <w:numId w:val="49"/>
        </w:numPr>
        <w:contextualSpacing/>
        <w:rPr>
          <w:rFonts w:asciiTheme="minorHAnsi" w:hAnsiTheme="minorHAnsi" w:cstheme="minorHAnsi"/>
        </w:rPr>
      </w:pPr>
      <w:r w:rsidRPr="005206BA">
        <w:rPr>
          <w:rFonts w:asciiTheme="minorHAnsi" w:hAnsiTheme="minorHAnsi" w:cstheme="minorHAnsi"/>
        </w:rPr>
        <w:t>Drop into water.</w:t>
      </w:r>
    </w:p>
    <w:p w:rsidR="005206BA" w:rsidRPr="005206BA" w:rsidRDefault="005206BA" w:rsidP="00AD7CF3">
      <w:pPr>
        <w:pStyle w:val="ListParagraph"/>
        <w:numPr>
          <w:ilvl w:val="0"/>
          <w:numId w:val="49"/>
        </w:numPr>
        <w:contextualSpacing/>
        <w:rPr>
          <w:rFonts w:asciiTheme="minorHAnsi" w:hAnsiTheme="minorHAnsi" w:cstheme="minorHAnsi"/>
        </w:rPr>
      </w:pPr>
      <w:r w:rsidRPr="005206BA">
        <w:rPr>
          <w:rFonts w:asciiTheme="minorHAnsi" w:hAnsiTheme="minorHAnsi" w:cstheme="minorHAnsi"/>
        </w:rPr>
        <w:t>Rain and spray.</w:t>
      </w:r>
    </w:p>
    <w:p w:rsidR="005206BA" w:rsidRPr="005206BA" w:rsidRDefault="005206BA" w:rsidP="00AD7CF3">
      <w:pPr>
        <w:pStyle w:val="ListParagraph"/>
        <w:numPr>
          <w:ilvl w:val="0"/>
          <w:numId w:val="49"/>
        </w:numPr>
        <w:contextualSpacing/>
        <w:rPr>
          <w:rFonts w:asciiTheme="minorHAnsi" w:hAnsiTheme="minorHAnsi" w:cstheme="minorHAnsi"/>
        </w:rPr>
      </w:pPr>
      <w:r w:rsidRPr="005206BA">
        <w:rPr>
          <w:rFonts w:asciiTheme="minorHAnsi" w:hAnsiTheme="minorHAnsi" w:cstheme="minorHAnsi"/>
        </w:rPr>
        <w:t>Water immersion.</w:t>
      </w:r>
    </w:p>
    <w:p w:rsidR="005206BA" w:rsidRPr="005206BA" w:rsidRDefault="005206BA" w:rsidP="00AD7CF3">
      <w:pPr>
        <w:pStyle w:val="ListParagraph"/>
        <w:numPr>
          <w:ilvl w:val="0"/>
          <w:numId w:val="49"/>
        </w:numPr>
        <w:contextualSpacing/>
        <w:rPr>
          <w:rFonts w:asciiTheme="minorHAnsi" w:hAnsiTheme="minorHAnsi" w:cstheme="minorHAnsi"/>
        </w:rPr>
      </w:pPr>
      <w:r w:rsidRPr="005206BA">
        <w:rPr>
          <w:rFonts w:asciiTheme="minorHAnsi" w:hAnsiTheme="minorHAnsi" w:cstheme="minorHAnsi"/>
        </w:rPr>
        <w:t>Solar radiation.</w:t>
      </w:r>
    </w:p>
    <w:p w:rsidR="005206BA" w:rsidRPr="005206BA" w:rsidRDefault="005206BA" w:rsidP="00AD7CF3">
      <w:pPr>
        <w:pStyle w:val="ListParagraph"/>
        <w:numPr>
          <w:ilvl w:val="0"/>
          <w:numId w:val="49"/>
        </w:numPr>
        <w:contextualSpacing/>
        <w:rPr>
          <w:rFonts w:asciiTheme="minorHAnsi" w:hAnsiTheme="minorHAnsi" w:cstheme="minorHAnsi"/>
        </w:rPr>
      </w:pPr>
      <w:r w:rsidRPr="005206BA">
        <w:rPr>
          <w:rFonts w:asciiTheme="minorHAnsi" w:hAnsiTheme="minorHAnsi" w:cstheme="minorHAnsi"/>
        </w:rPr>
        <w:t>Oil resistance.</w:t>
      </w:r>
    </w:p>
    <w:p w:rsidR="005206BA" w:rsidRPr="005206BA" w:rsidRDefault="005206BA" w:rsidP="005206BA">
      <w:pPr>
        <w:rPr>
          <w:rFonts w:asciiTheme="minorHAnsi" w:hAnsiTheme="minorHAnsi" w:cstheme="minorHAnsi"/>
        </w:rPr>
      </w:pPr>
    </w:p>
    <w:p w:rsidR="005206BA" w:rsidRPr="005206BA" w:rsidRDefault="005206BA" w:rsidP="005206BA">
      <w:pPr>
        <w:rPr>
          <w:rFonts w:asciiTheme="minorHAnsi" w:hAnsiTheme="minorHAnsi" w:cstheme="minorHAnsi"/>
        </w:rPr>
      </w:pPr>
      <w:r w:rsidRPr="005206BA">
        <w:rPr>
          <w:rFonts w:asciiTheme="minorHAnsi" w:hAnsiTheme="minorHAnsi" w:cstheme="minorHAnsi"/>
        </w:rPr>
        <w:t xml:space="preserve">Dry Heat, Damp Heat, Low temperature and Normal temperature tests are already performed in clause </w:t>
      </w:r>
      <w:r w:rsidRPr="005206BA">
        <w:rPr>
          <w:rFonts w:asciiTheme="minorHAnsi" w:hAnsiTheme="minorHAnsi" w:cstheme="minorHAnsi"/>
        </w:rPr>
        <w:fldChar w:fldCharType="begin"/>
      </w:r>
      <w:r w:rsidRPr="005206BA">
        <w:rPr>
          <w:rFonts w:asciiTheme="minorHAnsi" w:hAnsiTheme="minorHAnsi" w:cstheme="minorHAnsi"/>
        </w:rPr>
        <w:instrText xml:space="preserve"> REF _Ref437947685 \r \h  \* MERGEFORMAT </w:instrText>
      </w:r>
      <w:r w:rsidRPr="005206BA">
        <w:rPr>
          <w:rFonts w:asciiTheme="minorHAnsi" w:hAnsiTheme="minorHAnsi" w:cstheme="minorHAnsi"/>
        </w:rPr>
      </w:r>
      <w:r w:rsidRPr="005206BA">
        <w:rPr>
          <w:rFonts w:asciiTheme="minorHAnsi" w:hAnsiTheme="minorHAnsi" w:cstheme="minorHAnsi"/>
        </w:rPr>
        <w:fldChar w:fldCharType="separate"/>
      </w:r>
      <w:r w:rsidRPr="005206BA">
        <w:rPr>
          <w:rFonts w:asciiTheme="minorHAnsi" w:hAnsiTheme="minorHAnsi" w:cstheme="minorHAnsi"/>
        </w:rPr>
        <w:t>6.1</w:t>
      </w:r>
      <w:r w:rsidRPr="005206BA">
        <w:rPr>
          <w:rFonts w:asciiTheme="minorHAnsi" w:hAnsiTheme="minorHAnsi" w:cstheme="minorHAnsi"/>
        </w:rPr>
        <w:fldChar w:fldCharType="end"/>
      </w:r>
      <w:r w:rsidRPr="005206BA">
        <w:rPr>
          <w:rFonts w:asciiTheme="minorHAnsi" w:hAnsiTheme="minorHAnsi" w:cstheme="minorHAnsi"/>
        </w:rPr>
        <w:t>.</w:t>
      </w:r>
    </w:p>
    <w:p w:rsidR="005206BA" w:rsidRPr="005206BA" w:rsidRDefault="005206BA" w:rsidP="005206BA">
      <w:pPr>
        <w:rPr>
          <w:rFonts w:asciiTheme="minorHAnsi" w:hAnsiTheme="minorHAnsi" w:cstheme="minorHAnsi"/>
        </w:rPr>
      </w:pPr>
    </w:p>
    <w:p w:rsidR="005206BA" w:rsidRPr="005206BA" w:rsidRDefault="005206BA" w:rsidP="005206BA">
      <w:pPr>
        <w:rPr>
          <w:rFonts w:asciiTheme="minorHAnsi" w:hAnsiTheme="minorHAnsi" w:cstheme="minorHAnsi"/>
        </w:rPr>
      </w:pPr>
      <w:r w:rsidRPr="005206BA">
        <w:rPr>
          <w:rFonts w:asciiTheme="minorHAnsi" w:hAnsiTheme="minorHAnsi" w:cstheme="minorHAnsi"/>
        </w:rPr>
        <w:t>A PC must be done after the Vibration and Corrosion tests.</w:t>
      </w:r>
    </w:p>
    <w:p w:rsidR="005206BA" w:rsidRPr="005206BA" w:rsidRDefault="005206BA" w:rsidP="005206BA">
      <w:pPr>
        <w:pStyle w:val="Heading1"/>
        <w:keepLines/>
        <w:numPr>
          <w:ilvl w:val="0"/>
          <w:numId w:val="20"/>
        </w:numPr>
        <w:spacing w:before="240" w:after="120"/>
        <w:ind w:left="431" w:hanging="431"/>
        <w:jc w:val="left"/>
        <w:rPr>
          <w:rFonts w:asciiTheme="minorHAnsi" w:hAnsiTheme="minorHAnsi" w:cstheme="minorHAnsi"/>
          <w:szCs w:val="22"/>
        </w:rPr>
      </w:pPr>
      <w:bookmarkStart w:id="65" w:name="_Toc456425887"/>
      <w:bookmarkStart w:id="66" w:name="_Toc492059216"/>
      <w:r w:rsidRPr="005206BA">
        <w:rPr>
          <w:rFonts w:asciiTheme="minorHAnsi" w:hAnsiTheme="minorHAnsi" w:cstheme="minorHAnsi"/>
          <w:szCs w:val="22"/>
        </w:rPr>
        <w:t>EMC tests</w:t>
      </w:r>
      <w:bookmarkEnd w:id="65"/>
      <w:bookmarkEnd w:id="66"/>
    </w:p>
    <w:p w:rsidR="005206BA" w:rsidRPr="005206BA" w:rsidRDefault="005206BA" w:rsidP="005206BA">
      <w:pPr>
        <w:rPr>
          <w:rFonts w:asciiTheme="minorHAnsi" w:hAnsiTheme="minorHAnsi" w:cstheme="minorHAnsi"/>
        </w:rPr>
      </w:pPr>
      <w:r w:rsidRPr="005206BA">
        <w:rPr>
          <w:rFonts w:asciiTheme="minorHAnsi" w:hAnsiTheme="minorHAnsi" w:cstheme="minorHAnsi"/>
        </w:rPr>
        <w:t>Tests for EMC emissions shall be performed as specified in IEC 60945, 9.</w:t>
      </w:r>
    </w:p>
    <w:p w:rsidR="005206BA" w:rsidRPr="005206BA" w:rsidRDefault="005206BA" w:rsidP="005206BA">
      <w:pPr>
        <w:rPr>
          <w:rFonts w:asciiTheme="minorHAnsi" w:hAnsiTheme="minorHAnsi" w:cstheme="minorHAnsi"/>
        </w:rPr>
      </w:pPr>
    </w:p>
    <w:p w:rsidR="005206BA" w:rsidRPr="005206BA" w:rsidRDefault="005206BA" w:rsidP="005206BA">
      <w:pPr>
        <w:rPr>
          <w:rFonts w:asciiTheme="minorHAnsi" w:hAnsiTheme="minorHAnsi" w:cstheme="minorHAnsi"/>
        </w:rPr>
      </w:pPr>
      <w:r w:rsidRPr="005206BA">
        <w:rPr>
          <w:rFonts w:asciiTheme="minorHAnsi" w:hAnsiTheme="minorHAnsi" w:cstheme="minorHAnsi"/>
        </w:rPr>
        <w:t xml:space="preserve">Tests for EMC immunity shall be performed as specified in IEC 60945, 10.  The </w:t>
      </w:r>
      <w:r w:rsidR="008B19DC">
        <w:rPr>
          <w:rFonts w:asciiTheme="minorHAnsi" w:hAnsiTheme="minorHAnsi" w:cstheme="minorHAnsi"/>
        </w:rPr>
        <w:t xml:space="preserve">ASM and </w:t>
      </w:r>
      <w:r w:rsidRPr="005206BA">
        <w:rPr>
          <w:rFonts w:asciiTheme="minorHAnsi" w:hAnsiTheme="minorHAnsi" w:cstheme="minorHAnsi"/>
        </w:rPr>
        <w:t xml:space="preserve">VDE </w:t>
      </w:r>
      <w:r w:rsidR="008B19DC">
        <w:rPr>
          <w:rFonts w:asciiTheme="minorHAnsi" w:hAnsiTheme="minorHAnsi" w:cstheme="minorHAnsi"/>
        </w:rPr>
        <w:t>tests</w:t>
      </w:r>
      <w:r w:rsidRPr="005206BA">
        <w:rPr>
          <w:rFonts w:asciiTheme="minorHAnsi" w:hAnsiTheme="minorHAnsi" w:cstheme="minorHAnsi"/>
        </w:rPr>
        <w:t xml:space="preserve"> shall use the “Protected” category in Table 6.  The exclusion band for the receiver will be 148.21 MHz to 165.31 MHz and 152.58 MHz to 170.14 MHz.</w:t>
      </w:r>
    </w:p>
    <w:p w:rsidR="005206BA" w:rsidRPr="005206BA" w:rsidRDefault="005206BA" w:rsidP="005206BA">
      <w:pPr>
        <w:rPr>
          <w:rFonts w:asciiTheme="minorHAnsi" w:hAnsiTheme="minorHAnsi" w:cstheme="minorHAnsi"/>
        </w:rPr>
      </w:pPr>
    </w:p>
    <w:p w:rsidR="00DA4CF8" w:rsidRPr="00DA4CF8" w:rsidRDefault="005206BA" w:rsidP="00DA4CF8">
      <w:pPr>
        <w:pStyle w:val="Heading1"/>
        <w:keepLines/>
        <w:numPr>
          <w:ilvl w:val="0"/>
          <w:numId w:val="20"/>
        </w:numPr>
        <w:spacing w:before="240" w:after="120"/>
        <w:ind w:left="431" w:hanging="431"/>
        <w:jc w:val="left"/>
        <w:rPr>
          <w:rFonts w:asciiTheme="minorHAnsi" w:hAnsiTheme="minorHAnsi" w:cstheme="minorHAnsi"/>
          <w:szCs w:val="22"/>
        </w:rPr>
      </w:pPr>
      <w:bookmarkStart w:id="67" w:name="_Toc456425888"/>
      <w:bookmarkStart w:id="68" w:name="_Toc492059217"/>
      <w:r w:rsidRPr="005206BA">
        <w:rPr>
          <w:rFonts w:asciiTheme="minorHAnsi" w:hAnsiTheme="minorHAnsi" w:cstheme="minorHAnsi"/>
          <w:szCs w:val="22"/>
        </w:rPr>
        <w:t>Operational tests</w:t>
      </w:r>
      <w:bookmarkEnd w:id="67"/>
      <w:bookmarkEnd w:id="68"/>
    </w:p>
    <w:p w:rsidR="005206BA" w:rsidRDefault="005206BA" w:rsidP="005206BA">
      <w:pPr>
        <w:rPr>
          <w:rFonts w:asciiTheme="minorHAnsi" w:hAnsiTheme="minorHAnsi" w:cstheme="minorHAnsi"/>
        </w:rPr>
      </w:pPr>
      <w:r w:rsidRPr="005206BA">
        <w:rPr>
          <w:rFonts w:asciiTheme="minorHAnsi" w:hAnsiTheme="minorHAnsi" w:cstheme="minorHAnsi"/>
        </w:rPr>
        <w:t>Perform operational tests as per IEC61993, 14.</w:t>
      </w:r>
    </w:p>
    <w:p w:rsidR="00DA4CF8" w:rsidRPr="005206BA" w:rsidRDefault="00DA4CF8" w:rsidP="005206BA">
      <w:pPr>
        <w:rPr>
          <w:rFonts w:asciiTheme="minorHAnsi" w:hAnsiTheme="minorHAnsi" w:cstheme="minorHAnsi"/>
        </w:rPr>
      </w:pPr>
    </w:p>
    <w:p w:rsidR="005206BA" w:rsidRDefault="005206BA" w:rsidP="005206BA">
      <w:pPr>
        <w:rPr>
          <w:rFonts w:asciiTheme="minorHAnsi" w:hAnsiTheme="minorHAnsi" w:cstheme="minorHAnsi"/>
        </w:rPr>
      </w:pPr>
      <w:r w:rsidRPr="005206BA">
        <w:rPr>
          <w:rFonts w:asciiTheme="minorHAnsi" w:hAnsiTheme="minorHAnsi" w:cstheme="minorHAnsi"/>
        </w:rPr>
        <w:t>The following tests shall follow IEC61993:</w:t>
      </w:r>
    </w:p>
    <w:p w:rsidR="00AD7CF3" w:rsidRPr="005206BA" w:rsidRDefault="00AD7CF3" w:rsidP="005206BA">
      <w:pPr>
        <w:rPr>
          <w:rFonts w:asciiTheme="minorHAnsi" w:hAnsiTheme="minorHAnsi" w:cstheme="minorHAnsi"/>
        </w:rPr>
      </w:pPr>
    </w:p>
    <w:p w:rsidR="005206BA" w:rsidRPr="005206BA" w:rsidRDefault="00AD7CF3" w:rsidP="005206BA">
      <w:pPr>
        <w:pStyle w:val="ListParagraph"/>
        <w:numPr>
          <w:ilvl w:val="0"/>
          <w:numId w:val="45"/>
        </w:numPr>
        <w:contextualSpacing/>
        <w:rPr>
          <w:rFonts w:asciiTheme="minorHAnsi" w:hAnsiTheme="minorHAnsi" w:cstheme="minorHAnsi"/>
        </w:rPr>
      </w:pPr>
      <w:r w:rsidRPr="005206BA">
        <w:rPr>
          <w:rFonts w:asciiTheme="minorHAnsi" w:hAnsiTheme="minorHAnsi" w:cstheme="minorHAnsi"/>
        </w:rPr>
        <w:t>14.5.2 Transceiver</w:t>
      </w:r>
      <w:r w:rsidR="005206BA" w:rsidRPr="005206BA">
        <w:rPr>
          <w:rFonts w:asciiTheme="minorHAnsi" w:hAnsiTheme="minorHAnsi" w:cstheme="minorHAnsi"/>
        </w:rPr>
        <w:t xml:space="preserve"> protection (need to physically remove the antenna).</w:t>
      </w:r>
    </w:p>
    <w:p w:rsidR="005206BA" w:rsidRPr="005206BA" w:rsidRDefault="00AD7CF3" w:rsidP="005206BA">
      <w:pPr>
        <w:pStyle w:val="ListParagraph"/>
        <w:numPr>
          <w:ilvl w:val="0"/>
          <w:numId w:val="45"/>
        </w:numPr>
        <w:contextualSpacing/>
        <w:rPr>
          <w:rFonts w:asciiTheme="minorHAnsi" w:hAnsiTheme="minorHAnsi" w:cstheme="minorHAnsi"/>
        </w:rPr>
      </w:pPr>
      <w:r w:rsidRPr="005206BA">
        <w:rPr>
          <w:rFonts w:asciiTheme="minorHAnsi" w:hAnsiTheme="minorHAnsi" w:cstheme="minorHAnsi"/>
        </w:rPr>
        <w:t>14.6.1 Loss</w:t>
      </w:r>
      <w:r w:rsidR="005206BA" w:rsidRPr="005206BA">
        <w:rPr>
          <w:rFonts w:asciiTheme="minorHAnsi" w:hAnsiTheme="minorHAnsi" w:cstheme="minorHAnsi"/>
        </w:rPr>
        <w:t xml:space="preserve"> of power supply (need to disconnect the power supply and verify relay status).</w:t>
      </w:r>
    </w:p>
    <w:p w:rsidR="005206BA" w:rsidRPr="005206BA" w:rsidRDefault="00AD7CF3" w:rsidP="005206BA">
      <w:pPr>
        <w:pStyle w:val="ListParagraph"/>
        <w:numPr>
          <w:ilvl w:val="0"/>
          <w:numId w:val="45"/>
        </w:numPr>
        <w:contextualSpacing/>
        <w:rPr>
          <w:rFonts w:asciiTheme="minorHAnsi" w:hAnsiTheme="minorHAnsi" w:cstheme="minorHAnsi"/>
        </w:rPr>
      </w:pPr>
      <w:r w:rsidRPr="005206BA">
        <w:rPr>
          <w:rFonts w:asciiTheme="minorHAnsi" w:hAnsiTheme="minorHAnsi" w:cstheme="minorHAnsi"/>
        </w:rPr>
        <w:t>14.6.2.1 TX</w:t>
      </w:r>
      <w:r w:rsidR="005206BA" w:rsidRPr="005206BA">
        <w:rPr>
          <w:rFonts w:asciiTheme="minorHAnsi" w:hAnsiTheme="minorHAnsi" w:cstheme="minorHAnsi"/>
        </w:rPr>
        <w:t xml:space="preserve"> malfunctio</w:t>
      </w:r>
      <w:r w:rsidR="00C912A8">
        <w:rPr>
          <w:rFonts w:asciiTheme="minorHAnsi" w:hAnsiTheme="minorHAnsi" w:cstheme="minorHAnsi"/>
        </w:rPr>
        <w:t>n (needs a physically failing TX</w:t>
      </w:r>
      <w:r w:rsidR="005206BA" w:rsidRPr="005206BA">
        <w:rPr>
          <w:rFonts w:asciiTheme="minorHAnsi" w:hAnsiTheme="minorHAnsi" w:cstheme="minorHAnsi"/>
        </w:rPr>
        <w:t>).</w:t>
      </w:r>
    </w:p>
    <w:p w:rsidR="005206BA" w:rsidRPr="005206BA" w:rsidRDefault="00AD7CF3" w:rsidP="005206BA">
      <w:pPr>
        <w:pStyle w:val="ListParagraph"/>
        <w:numPr>
          <w:ilvl w:val="0"/>
          <w:numId w:val="45"/>
        </w:numPr>
        <w:contextualSpacing/>
        <w:rPr>
          <w:rFonts w:asciiTheme="minorHAnsi" w:hAnsiTheme="minorHAnsi" w:cstheme="minorHAnsi"/>
        </w:rPr>
      </w:pPr>
      <w:r w:rsidRPr="005206BA">
        <w:rPr>
          <w:rFonts w:asciiTheme="minorHAnsi" w:hAnsiTheme="minorHAnsi" w:cstheme="minorHAnsi"/>
        </w:rPr>
        <w:t>14.6.2.2 Antenna</w:t>
      </w:r>
      <w:r w:rsidR="005206BA" w:rsidRPr="005206BA">
        <w:rPr>
          <w:rFonts w:asciiTheme="minorHAnsi" w:hAnsiTheme="minorHAnsi" w:cstheme="minorHAnsi"/>
        </w:rPr>
        <w:t xml:space="preserve"> VSWR (need to physically mismatch the antenna).</w:t>
      </w:r>
    </w:p>
    <w:p w:rsidR="005206BA" w:rsidRPr="005206BA" w:rsidRDefault="00AD7CF3" w:rsidP="005206BA">
      <w:pPr>
        <w:pStyle w:val="ListParagraph"/>
        <w:numPr>
          <w:ilvl w:val="0"/>
          <w:numId w:val="45"/>
        </w:numPr>
        <w:contextualSpacing/>
        <w:rPr>
          <w:rFonts w:asciiTheme="minorHAnsi" w:hAnsiTheme="minorHAnsi" w:cstheme="minorHAnsi"/>
        </w:rPr>
      </w:pPr>
      <w:r w:rsidRPr="005206BA">
        <w:rPr>
          <w:rFonts w:asciiTheme="minorHAnsi" w:hAnsiTheme="minorHAnsi" w:cstheme="minorHAnsi"/>
        </w:rPr>
        <w:t>14.6.2.3 Rx</w:t>
      </w:r>
      <w:r w:rsidR="005206BA" w:rsidRPr="005206BA">
        <w:rPr>
          <w:rFonts w:asciiTheme="minorHAnsi" w:hAnsiTheme="minorHAnsi" w:cstheme="minorHAnsi"/>
        </w:rPr>
        <w:t xml:space="preserve"> malfunction (need to provide documentation describing this – no testing).</w:t>
      </w:r>
    </w:p>
    <w:p w:rsidR="005206BA" w:rsidRPr="005206BA" w:rsidRDefault="005206BA" w:rsidP="005206BA">
      <w:pPr>
        <w:rPr>
          <w:rFonts w:asciiTheme="minorHAnsi" w:hAnsiTheme="minorHAnsi" w:cstheme="minorHAnsi"/>
        </w:rPr>
      </w:pPr>
    </w:p>
    <w:p w:rsidR="001550EE" w:rsidRDefault="001550EE" w:rsidP="005206BA">
      <w:pPr>
        <w:rPr>
          <w:rFonts w:asciiTheme="minorHAnsi" w:hAnsiTheme="minorHAnsi" w:cstheme="minorHAnsi"/>
        </w:rPr>
      </w:pPr>
    </w:p>
    <w:p w:rsidR="001550EE" w:rsidRDefault="001550EE">
      <w:pPr>
        <w:rPr>
          <w:rFonts w:asciiTheme="minorHAnsi" w:hAnsiTheme="minorHAnsi" w:cstheme="minorHAnsi"/>
        </w:rPr>
      </w:pPr>
      <w:r>
        <w:rPr>
          <w:rFonts w:asciiTheme="minorHAnsi" w:hAnsiTheme="minorHAnsi" w:cstheme="minorHAnsi"/>
        </w:rPr>
        <w:br w:type="page"/>
      </w:r>
    </w:p>
    <w:p w:rsidR="005206BA" w:rsidRDefault="005206BA" w:rsidP="005206BA">
      <w:pPr>
        <w:rPr>
          <w:rFonts w:asciiTheme="minorHAnsi" w:hAnsiTheme="minorHAnsi" w:cstheme="minorHAnsi"/>
        </w:rPr>
      </w:pPr>
      <w:r w:rsidRPr="005206BA">
        <w:rPr>
          <w:rFonts w:asciiTheme="minorHAnsi" w:hAnsiTheme="minorHAnsi" w:cstheme="minorHAnsi"/>
        </w:rPr>
        <w:lastRenderedPageBreak/>
        <w:t>Tests that cannot be performed</w:t>
      </w:r>
      <w:r w:rsidR="001550EE">
        <w:rPr>
          <w:rFonts w:asciiTheme="minorHAnsi" w:hAnsiTheme="minorHAnsi" w:cstheme="minorHAnsi"/>
        </w:rPr>
        <w:t xml:space="preserve"> by VDE</w:t>
      </w:r>
      <w:r w:rsidRPr="005206BA">
        <w:rPr>
          <w:rFonts w:asciiTheme="minorHAnsi" w:hAnsiTheme="minorHAnsi" w:cstheme="minorHAnsi"/>
        </w:rPr>
        <w:t>:</w:t>
      </w:r>
    </w:p>
    <w:p w:rsidR="00AD7CF3" w:rsidRPr="005206BA" w:rsidRDefault="00AD7CF3" w:rsidP="005206BA">
      <w:pPr>
        <w:rPr>
          <w:rFonts w:asciiTheme="minorHAnsi" w:hAnsiTheme="minorHAnsi" w:cstheme="minorHAnsi"/>
        </w:rPr>
      </w:pPr>
    </w:p>
    <w:p w:rsidR="005206BA" w:rsidRPr="005206BA" w:rsidRDefault="00AD7CF3" w:rsidP="005206BA">
      <w:pPr>
        <w:pStyle w:val="ListParagraph"/>
        <w:numPr>
          <w:ilvl w:val="0"/>
          <w:numId w:val="46"/>
        </w:numPr>
        <w:contextualSpacing/>
        <w:rPr>
          <w:rFonts w:asciiTheme="minorHAnsi" w:hAnsiTheme="minorHAnsi" w:cstheme="minorHAnsi"/>
        </w:rPr>
      </w:pPr>
      <w:r w:rsidRPr="005206BA">
        <w:rPr>
          <w:rFonts w:asciiTheme="minorHAnsi" w:hAnsiTheme="minorHAnsi" w:cstheme="minorHAnsi"/>
        </w:rPr>
        <w:t>14.7.1 Data</w:t>
      </w:r>
      <w:r w:rsidR="005206BA" w:rsidRPr="005206BA">
        <w:rPr>
          <w:rFonts w:asciiTheme="minorHAnsi" w:hAnsiTheme="minorHAnsi" w:cstheme="minorHAnsi"/>
        </w:rPr>
        <w:t xml:space="preserve"> input/output facilities (no MKD).</w:t>
      </w:r>
    </w:p>
    <w:p w:rsidR="005206BA" w:rsidRPr="005206BA" w:rsidRDefault="00AD7CF3" w:rsidP="005206BA">
      <w:pPr>
        <w:pStyle w:val="ListParagraph"/>
        <w:numPr>
          <w:ilvl w:val="0"/>
          <w:numId w:val="46"/>
        </w:numPr>
        <w:contextualSpacing/>
        <w:rPr>
          <w:rFonts w:asciiTheme="minorHAnsi" w:hAnsiTheme="minorHAnsi" w:cstheme="minorHAnsi"/>
        </w:rPr>
      </w:pPr>
      <w:r w:rsidRPr="005206BA">
        <w:rPr>
          <w:rFonts w:asciiTheme="minorHAnsi" w:hAnsiTheme="minorHAnsi" w:cstheme="minorHAnsi"/>
        </w:rPr>
        <w:t>14.7.5 Display</w:t>
      </w:r>
      <w:r w:rsidR="005206BA" w:rsidRPr="005206BA">
        <w:rPr>
          <w:rFonts w:asciiTheme="minorHAnsi" w:hAnsiTheme="minorHAnsi" w:cstheme="minorHAnsi"/>
        </w:rPr>
        <w:t xml:space="preserve"> of targets (no MKD).</w:t>
      </w:r>
    </w:p>
    <w:p w:rsidR="005206BA" w:rsidRPr="005206BA" w:rsidRDefault="00AD7CF3" w:rsidP="005206BA">
      <w:pPr>
        <w:pStyle w:val="ListParagraph"/>
        <w:numPr>
          <w:ilvl w:val="0"/>
          <w:numId w:val="46"/>
        </w:numPr>
        <w:contextualSpacing/>
        <w:rPr>
          <w:rFonts w:asciiTheme="minorHAnsi" w:hAnsiTheme="minorHAnsi" w:cstheme="minorHAnsi"/>
        </w:rPr>
      </w:pPr>
      <w:r w:rsidRPr="005206BA">
        <w:rPr>
          <w:rFonts w:asciiTheme="minorHAnsi" w:hAnsiTheme="minorHAnsi" w:cstheme="minorHAnsi"/>
        </w:rPr>
        <w:t>14.7.7 Display</w:t>
      </w:r>
      <w:r w:rsidR="005206BA" w:rsidRPr="005206BA">
        <w:rPr>
          <w:rFonts w:asciiTheme="minorHAnsi" w:hAnsiTheme="minorHAnsi" w:cstheme="minorHAnsi"/>
        </w:rPr>
        <w:t xml:space="preserve"> of targets if optional filter is implemented (no MKD).</w:t>
      </w:r>
    </w:p>
    <w:p w:rsidR="005206BA" w:rsidRPr="005206BA" w:rsidRDefault="00AD7CF3" w:rsidP="005206BA">
      <w:pPr>
        <w:pStyle w:val="ListParagraph"/>
        <w:numPr>
          <w:ilvl w:val="0"/>
          <w:numId w:val="46"/>
        </w:numPr>
        <w:contextualSpacing/>
        <w:rPr>
          <w:rFonts w:asciiTheme="minorHAnsi" w:hAnsiTheme="minorHAnsi" w:cstheme="minorHAnsi"/>
        </w:rPr>
      </w:pPr>
      <w:r w:rsidRPr="005206BA">
        <w:rPr>
          <w:rFonts w:asciiTheme="minorHAnsi" w:hAnsiTheme="minorHAnsi" w:cstheme="minorHAnsi"/>
        </w:rPr>
        <w:t>14.7.8 Display</w:t>
      </w:r>
      <w:r w:rsidR="005206BA" w:rsidRPr="005206BA">
        <w:rPr>
          <w:rFonts w:asciiTheme="minorHAnsi" w:hAnsiTheme="minorHAnsi" w:cstheme="minorHAnsi"/>
        </w:rPr>
        <w:t xml:space="preserve"> of received safety related messages (no MKD).</w:t>
      </w:r>
    </w:p>
    <w:p w:rsidR="005206BA" w:rsidRPr="005206BA" w:rsidRDefault="00AD7CF3" w:rsidP="005206BA">
      <w:pPr>
        <w:pStyle w:val="ListParagraph"/>
        <w:numPr>
          <w:ilvl w:val="0"/>
          <w:numId w:val="46"/>
        </w:numPr>
        <w:contextualSpacing/>
        <w:rPr>
          <w:rFonts w:asciiTheme="minorHAnsi" w:hAnsiTheme="minorHAnsi" w:cstheme="minorHAnsi"/>
        </w:rPr>
      </w:pPr>
      <w:r w:rsidRPr="005206BA">
        <w:rPr>
          <w:rFonts w:asciiTheme="minorHAnsi" w:hAnsiTheme="minorHAnsi" w:cstheme="minorHAnsi"/>
        </w:rPr>
        <w:t>14.7.9 Presentation</w:t>
      </w:r>
      <w:r w:rsidR="005206BA" w:rsidRPr="005206BA">
        <w:rPr>
          <w:rFonts w:asciiTheme="minorHAnsi" w:hAnsiTheme="minorHAnsi" w:cstheme="minorHAnsi"/>
        </w:rPr>
        <w:t xml:space="preserve"> of navigation information (no MKD).</w:t>
      </w:r>
    </w:p>
    <w:p w:rsidR="001550EE" w:rsidRDefault="001550EE">
      <w:pPr>
        <w:rPr>
          <w:rFonts w:asciiTheme="minorHAnsi" w:hAnsiTheme="minorHAnsi" w:cstheme="minorHAnsi"/>
        </w:rPr>
      </w:pPr>
    </w:p>
    <w:p w:rsidR="005206BA" w:rsidRPr="005206BA" w:rsidRDefault="005206BA" w:rsidP="005206BA">
      <w:pPr>
        <w:pStyle w:val="Heading1"/>
        <w:keepLines/>
        <w:numPr>
          <w:ilvl w:val="0"/>
          <w:numId w:val="20"/>
        </w:numPr>
        <w:spacing w:before="240" w:after="120"/>
        <w:ind w:left="431" w:hanging="431"/>
        <w:jc w:val="left"/>
        <w:rPr>
          <w:rFonts w:asciiTheme="minorHAnsi" w:hAnsiTheme="minorHAnsi" w:cstheme="minorHAnsi"/>
          <w:szCs w:val="22"/>
        </w:rPr>
      </w:pPr>
      <w:bookmarkStart w:id="69" w:name="_Toc456425889"/>
      <w:bookmarkStart w:id="70" w:name="_Toc492059218"/>
      <w:r w:rsidRPr="005206BA">
        <w:rPr>
          <w:rFonts w:asciiTheme="minorHAnsi" w:hAnsiTheme="minorHAnsi" w:cstheme="minorHAnsi"/>
          <w:szCs w:val="22"/>
        </w:rPr>
        <w:t>Physical tests</w:t>
      </w:r>
      <w:bookmarkEnd w:id="69"/>
      <w:bookmarkEnd w:id="70"/>
    </w:p>
    <w:p w:rsidR="005206BA" w:rsidRPr="005206BA" w:rsidRDefault="005206BA" w:rsidP="005206BA">
      <w:pPr>
        <w:pStyle w:val="Heading2"/>
        <w:keepLines/>
        <w:numPr>
          <w:ilvl w:val="1"/>
          <w:numId w:val="20"/>
        </w:numPr>
        <w:spacing w:before="40"/>
        <w:jc w:val="left"/>
        <w:rPr>
          <w:rFonts w:asciiTheme="minorHAnsi" w:hAnsiTheme="minorHAnsi" w:cstheme="minorHAnsi"/>
        </w:rPr>
      </w:pPr>
      <w:bookmarkStart w:id="71" w:name="_Toc456425890"/>
      <w:bookmarkStart w:id="72" w:name="_Toc492059219"/>
      <w:r w:rsidRPr="005206BA">
        <w:rPr>
          <w:rFonts w:asciiTheme="minorHAnsi" w:hAnsiTheme="minorHAnsi" w:cstheme="minorHAnsi"/>
        </w:rPr>
        <w:t>TDMA transmitter</w:t>
      </w:r>
      <w:bookmarkEnd w:id="71"/>
      <w:bookmarkEnd w:id="72"/>
    </w:p>
    <w:p w:rsidR="005206BA" w:rsidRPr="005206BA" w:rsidRDefault="005206BA" w:rsidP="005206BA">
      <w:pPr>
        <w:rPr>
          <w:rFonts w:asciiTheme="minorHAnsi" w:hAnsiTheme="minorHAnsi" w:cstheme="minorHAnsi"/>
        </w:rPr>
      </w:pPr>
      <w:r w:rsidRPr="005206BA">
        <w:rPr>
          <w:rFonts w:asciiTheme="minorHAnsi" w:hAnsiTheme="minorHAnsi" w:cstheme="minorHAnsi"/>
        </w:rPr>
        <w:t xml:space="preserve">The transmitter shall be tested as specified by IEC 61993, 15.1.  Additional testing is done for </w:t>
      </w:r>
      <w:r w:rsidR="008B19DC">
        <w:rPr>
          <w:rFonts w:asciiTheme="minorHAnsi" w:hAnsiTheme="minorHAnsi" w:cstheme="minorHAnsi"/>
        </w:rPr>
        <w:t xml:space="preserve">ASM and </w:t>
      </w:r>
      <w:r w:rsidRPr="005206BA">
        <w:rPr>
          <w:rFonts w:asciiTheme="minorHAnsi" w:hAnsiTheme="minorHAnsi" w:cstheme="minorHAnsi"/>
        </w:rPr>
        <w:t xml:space="preserve">VDE (R-REC-M.2092).  </w:t>
      </w:r>
      <w:r w:rsidR="00DA4CF8">
        <w:rPr>
          <w:rFonts w:asciiTheme="minorHAnsi" w:hAnsiTheme="minorHAnsi" w:cstheme="minorHAnsi"/>
        </w:rPr>
        <w:t>Table 4</w:t>
      </w:r>
      <w:r w:rsidRPr="005206BA">
        <w:rPr>
          <w:rFonts w:asciiTheme="minorHAnsi" w:hAnsiTheme="minorHAnsi" w:cstheme="minorHAnsi"/>
        </w:rPr>
        <w:t xml:space="preserve"> lists the transmitter tests that are performed with the clause in the IEC 61993 document that applies to the test.  If additional testing is done for </w:t>
      </w:r>
      <w:r w:rsidR="008B19DC">
        <w:rPr>
          <w:rFonts w:asciiTheme="minorHAnsi" w:hAnsiTheme="minorHAnsi" w:cstheme="minorHAnsi"/>
        </w:rPr>
        <w:t xml:space="preserve">ASM and </w:t>
      </w:r>
      <w:r w:rsidRPr="005206BA">
        <w:rPr>
          <w:rFonts w:asciiTheme="minorHAnsi" w:hAnsiTheme="minorHAnsi" w:cstheme="minorHAnsi"/>
        </w:rPr>
        <w:t xml:space="preserve">VDE, then the </w:t>
      </w:r>
      <w:r w:rsidR="008B19DC">
        <w:rPr>
          <w:rFonts w:asciiTheme="minorHAnsi" w:hAnsiTheme="minorHAnsi" w:cstheme="minorHAnsi"/>
        </w:rPr>
        <w:t xml:space="preserve">ASM and </w:t>
      </w:r>
      <w:r w:rsidRPr="005206BA">
        <w:rPr>
          <w:rFonts w:asciiTheme="minorHAnsi" w:hAnsiTheme="minorHAnsi" w:cstheme="minorHAnsi"/>
        </w:rPr>
        <w:t>VDE Additions column in</w:t>
      </w:r>
      <w:r w:rsidR="008B19DC">
        <w:rPr>
          <w:rFonts w:asciiTheme="minorHAnsi" w:hAnsiTheme="minorHAnsi" w:cstheme="minorHAnsi"/>
        </w:rPr>
        <w:t xml:space="preserve"> Table 4 </w:t>
      </w:r>
      <w:r w:rsidRPr="005206BA">
        <w:rPr>
          <w:rFonts w:asciiTheme="minorHAnsi" w:hAnsiTheme="minorHAnsi" w:cstheme="minorHAnsi"/>
        </w:rPr>
        <w:t xml:space="preserve">specifies the clause number in this document that describes the additions for the test.  If there is no deviation from the IEC 61993 requirement, then a dash is placed in the VDE Additions column. </w:t>
      </w:r>
    </w:p>
    <w:p w:rsidR="005206BA" w:rsidRPr="005206BA" w:rsidRDefault="005206BA" w:rsidP="005206BA">
      <w:pPr>
        <w:rPr>
          <w:rFonts w:asciiTheme="minorHAnsi" w:hAnsiTheme="minorHAnsi" w:cstheme="minorHAnsi"/>
        </w:rPr>
      </w:pPr>
    </w:p>
    <w:tbl>
      <w:tblPr>
        <w:tblStyle w:val="TableGrid"/>
        <w:tblW w:w="0" w:type="auto"/>
        <w:tblInd w:w="198" w:type="dxa"/>
        <w:tblLook w:val="04A0" w:firstRow="1" w:lastRow="0" w:firstColumn="1" w:lastColumn="0" w:noHBand="0" w:noVBand="1"/>
      </w:tblPr>
      <w:tblGrid>
        <w:gridCol w:w="5131"/>
        <w:gridCol w:w="1442"/>
        <w:gridCol w:w="1842"/>
        <w:gridCol w:w="1842"/>
      </w:tblGrid>
      <w:tr w:rsidR="008F7D82" w:rsidRPr="005206BA" w:rsidTr="009F442B">
        <w:tc>
          <w:tcPr>
            <w:tcW w:w="5131" w:type="dxa"/>
          </w:tcPr>
          <w:p w:rsidR="008F7D82" w:rsidRPr="005206BA" w:rsidRDefault="008F7D82" w:rsidP="005206BA">
            <w:pPr>
              <w:rPr>
                <w:rFonts w:cstheme="minorHAnsi"/>
                <w:b/>
              </w:rPr>
            </w:pPr>
            <w:r w:rsidRPr="005206BA">
              <w:rPr>
                <w:rFonts w:cstheme="minorHAnsi"/>
                <w:b/>
              </w:rPr>
              <w:t>Test Description</w:t>
            </w:r>
          </w:p>
        </w:tc>
        <w:tc>
          <w:tcPr>
            <w:tcW w:w="1442" w:type="dxa"/>
          </w:tcPr>
          <w:p w:rsidR="008F7D82" w:rsidRPr="005206BA" w:rsidRDefault="008F7D82" w:rsidP="005206BA">
            <w:pPr>
              <w:rPr>
                <w:rFonts w:cstheme="minorHAnsi"/>
                <w:b/>
              </w:rPr>
            </w:pPr>
            <w:r w:rsidRPr="005206BA">
              <w:rPr>
                <w:rFonts w:cstheme="minorHAnsi"/>
                <w:b/>
              </w:rPr>
              <w:t>IEC 61993</w:t>
            </w:r>
          </w:p>
        </w:tc>
        <w:tc>
          <w:tcPr>
            <w:tcW w:w="1842" w:type="dxa"/>
          </w:tcPr>
          <w:p w:rsidR="008F7D82" w:rsidRPr="005206BA" w:rsidRDefault="008F7D82" w:rsidP="005206BA">
            <w:pPr>
              <w:rPr>
                <w:rFonts w:cstheme="minorHAnsi"/>
                <w:b/>
              </w:rPr>
            </w:pPr>
            <w:r w:rsidRPr="005206BA">
              <w:rPr>
                <w:rFonts w:cstheme="minorHAnsi"/>
                <w:b/>
              </w:rPr>
              <w:t>VDE Additions</w:t>
            </w:r>
          </w:p>
        </w:tc>
        <w:tc>
          <w:tcPr>
            <w:tcW w:w="1842" w:type="dxa"/>
          </w:tcPr>
          <w:p w:rsidR="008F7D82" w:rsidRPr="005206BA" w:rsidRDefault="008F7D82" w:rsidP="008F7D82">
            <w:pPr>
              <w:rPr>
                <w:rFonts w:cstheme="minorHAnsi"/>
                <w:b/>
              </w:rPr>
            </w:pPr>
            <w:r>
              <w:rPr>
                <w:rFonts w:cstheme="minorHAnsi"/>
                <w:b/>
              </w:rPr>
              <w:t>ASM Additions</w:t>
            </w:r>
          </w:p>
        </w:tc>
      </w:tr>
      <w:tr w:rsidR="008F7D82" w:rsidRPr="005206BA" w:rsidTr="009F442B">
        <w:trPr>
          <w:trHeight w:val="247"/>
        </w:trPr>
        <w:tc>
          <w:tcPr>
            <w:tcW w:w="5131" w:type="dxa"/>
          </w:tcPr>
          <w:p w:rsidR="008F7D82" w:rsidRPr="005206BA" w:rsidRDefault="008F7D82" w:rsidP="005206BA">
            <w:pPr>
              <w:rPr>
                <w:rFonts w:cstheme="minorHAnsi"/>
              </w:rPr>
            </w:pPr>
            <w:r w:rsidRPr="005206BA">
              <w:rPr>
                <w:rFonts w:cstheme="minorHAnsi"/>
              </w:rPr>
              <w:t>Frequency error</w:t>
            </w:r>
          </w:p>
        </w:tc>
        <w:tc>
          <w:tcPr>
            <w:tcW w:w="1442" w:type="dxa"/>
          </w:tcPr>
          <w:p w:rsidR="008F7D82" w:rsidRPr="005206BA" w:rsidRDefault="008F7D82" w:rsidP="005206BA">
            <w:pPr>
              <w:rPr>
                <w:rFonts w:cstheme="minorHAnsi"/>
              </w:rPr>
            </w:pPr>
            <w:r w:rsidRPr="005206BA">
              <w:rPr>
                <w:rFonts w:cstheme="minorHAnsi"/>
              </w:rPr>
              <w:t>15.1.1</w:t>
            </w:r>
          </w:p>
        </w:tc>
        <w:tc>
          <w:tcPr>
            <w:tcW w:w="1842" w:type="dxa"/>
          </w:tcPr>
          <w:p w:rsidR="008F7D82" w:rsidRPr="005206BA" w:rsidRDefault="008F7D82" w:rsidP="005206BA">
            <w:pPr>
              <w:rPr>
                <w:rFonts w:cstheme="minorHAnsi"/>
              </w:rPr>
            </w:pPr>
            <w:r w:rsidRPr="005206BA">
              <w:rPr>
                <w:rFonts w:cstheme="minorHAnsi"/>
              </w:rPr>
              <w:t>-</w:t>
            </w:r>
          </w:p>
        </w:tc>
        <w:tc>
          <w:tcPr>
            <w:tcW w:w="1842" w:type="dxa"/>
          </w:tcPr>
          <w:p w:rsidR="008F7D82" w:rsidRPr="005206BA" w:rsidRDefault="008F7D82" w:rsidP="005206BA">
            <w:pPr>
              <w:rPr>
                <w:rFonts w:cstheme="minorHAnsi"/>
              </w:rPr>
            </w:pPr>
          </w:p>
        </w:tc>
      </w:tr>
      <w:tr w:rsidR="008F7D82" w:rsidRPr="005206BA" w:rsidTr="009F442B">
        <w:trPr>
          <w:trHeight w:val="205"/>
        </w:trPr>
        <w:tc>
          <w:tcPr>
            <w:tcW w:w="5131" w:type="dxa"/>
          </w:tcPr>
          <w:p w:rsidR="008F7D82" w:rsidRPr="005206BA" w:rsidRDefault="008F7D82" w:rsidP="005206BA">
            <w:pPr>
              <w:rPr>
                <w:rFonts w:cstheme="minorHAnsi"/>
              </w:rPr>
            </w:pPr>
            <w:r w:rsidRPr="005206BA">
              <w:rPr>
                <w:rFonts w:cstheme="minorHAnsi"/>
              </w:rPr>
              <w:t>Carrier power</w:t>
            </w:r>
          </w:p>
        </w:tc>
        <w:tc>
          <w:tcPr>
            <w:tcW w:w="1442" w:type="dxa"/>
          </w:tcPr>
          <w:p w:rsidR="008F7D82" w:rsidRPr="005206BA" w:rsidRDefault="008F7D82" w:rsidP="005206BA">
            <w:pPr>
              <w:rPr>
                <w:rFonts w:cstheme="minorHAnsi"/>
              </w:rPr>
            </w:pPr>
            <w:r w:rsidRPr="005206BA">
              <w:rPr>
                <w:rFonts w:cstheme="minorHAnsi"/>
              </w:rPr>
              <w:t>15.1.2</w:t>
            </w:r>
          </w:p>
        </w:tc>
        <w:tc>
          <w:tcPr>
            <w:tcW w:w="1842" w:type="dxa"/>
          </w:tcPr>
          <w:p w:rsidR="008F7D82" w:rsidRPr="005206BA" w:rsidRDefault="008F7D82" w:rsidP="005206BA">
            <w:pPr>
              <w:rPr>
                <w:rFonts w:cstheme="minorHAnsi"/>
              </w:rPr>
            </w:pPr>
            <w:r w:rsidRPr="005206BA">
              <w:rPr>
                <w:rFonts w:cstheme="minorHAnsi"/>
              </w:rPr>
              <w:fldChar w:fldCharType="begin"/>
            </w:r>
            <w:r w:rsidRPr="005206BA">
              <w:rPr>
                <w:rFonts w:cstheme="minorHAnsi"/>
              </w:rPr>
              <w:instrText xml:space="preserve"> REF _Ref437957473 \r \h  \* MERGEFORMAT </w:instrText>
            </w:r>
            <w:r w:rsidRPr="005206BA">
              <w:rPr>
                <w:rFonts w:cstheme="minorHAnsi"/>
              </w:rPr>
            </w:r>
            <w:r w:rsidRPr="005206BA">
              <w:rPr>
                <w:rFonts w:cstheme="minorHAnsi"/>
              </w:rPr>
              <w:fldChar w:fldCharType="separate"/>
            </w:r>
            <w:r w:rsidRPr="005206BA">
              <w:rPr>
                <w:rFonts w:cstheme="minorHAnsi"/>
              </w:rPr>
              <w:t>10.1.1</w:t>
            </w:r>
            <w:r w:rsidRPr="005206BA">
              <w:rPr>
                <w:rFonts w:cstheme="minorHAnsi"/>
              </w:rPr>
              <w:fldChar w:fldCharType="end"/>
            </w:r>
          </w:p>
        </w:tc>
        <w:tc>
          <w:tcPr>
            <w:tcW w:w="1842" w:type="dxa"/>
          </w:tcPr>
          <w:p w:rsidR="008F7D82" w:rsidRPr="005206BA" w:rsidRDefault="008F7D82" w:rsidP="005206BA">
            <w:pPr>
              <w:rPr>
                <w:rFonts w:cstheme="minorHAnsi"/>
              </w:rPr>
            </w:pPr>
            <w:r>
              <w:rPr>
                <w:rFonts w:cstheme="minorHAnsi"/>
              </w:rPr>
              <w:t>??</w:t>
            </w:r>
          </w:p>
        </w:tc>
      </w:tr>
      <w:tr w:rsidR="008F7D82" w:rsidRPr="005206BA" w:rsidTr="009F442B">
        <w:trPr>
          <w:trHeight w:val="205"/>
        </w:trPr>
        <w:tc>
          <w:tcPr>
            <w:tcW w:w="5131" w:type="dxa"/>
          </w:tcPr>
          <w:p w:rsidR="008F7D82" w:rsidRPr="005206BA" w:rsidRDefault="008F7D82" w:rsidP="005206BA">
            <w:pPr>
              <w:rPr>
                <w:rFonts w:cstheme="minorHAnsi"/>
              </w:rPr>
            </w:pPr>
            <w:r w:rsidRPr="005206BA">
              <w:rPr>
                <w:rFonts w:cstheme="minorHAnsi"/>
              </w:rPr>
              <w:t>Slotted transmission spectrum</w:t>
            </w:r>
          </w:p>
        </w:tc>
        <w:tc>
          <w:tcPr>
            <w:tcW w:w="1442" w:type="dxa"/>
          </w:tcPr>
          <w:p w:rsidR="008F7D82" w:rsidRPr="005206BA" w:rsidRDefault="008F7D82" w:rsidP="005206BA">
            <w:pPr>
              <w:rPr>
                <w:rFonts w:cstheme="minorHAnsi"/>
              </w:rPr>
            </w:pPr>
            <w:r w:rsidRPr="005206BA">
              <w:rPr>
                <w:rFonts w:cstheme="minorHAnsi"/>
              </w:rPr>
              <w:t>15.1.3</w:t>
            </w:r>
          </w:p>
        </w:tc>
        <w:tc>
          <w:tcPr>
            <w:tcW w:w="1842" w:type="dxa"/>
          </w:tcPr>
          <w:p w:rsidR="008F7D82" w:rsidRPr="005206BA" w:rsidRDefault="008F7D82" w:rsidP="005206BA">
            <w:pPr>
              <w:rPr>
                <w:rFonts w:cstheme="minorHAnsi"/>
              </w:rPr>
            </w:pPr>
            <w:r w:rsidRPr="005206BA">
              <w:rPr>
                <w:rFonts w:cstheme="minorHAnsi"/>
              </w:rPr>
              <w:fldChar w:fldCharType="begin"/>
            </w:r>
            <w:r w:rsidRPr="005206BA">
              <w:rPr>
                <w:rFonts w:cstheme="minorHAnsi"/>
              </w:rPr>
              <w:instrText xml:space="preserve"> REF _Ref456341772 \r \h  \* MERGEFORMAT </w:instrText>
            </w:r>
            <w:r w:rsidRPr="005206BA">
              <w:rPr>
                <w:rFonts w:cstheme="minorHAnsi"/>
              </w:rPr>
            </w:r>
            <w:r w:rsidRPr="005206BA">
              <w:rPr>
                <w:rFonts w:cstheme="minorHAnsi"/>
              </w:rPr>
              <w:fldChar w:fldCharType="separate"/>
            </w:r>
            <w:r w:rsidRPr="005206BA">
              <w:rPr>
                <w:rFonts w:cstheme="minorHAnsi"/>
              </w:rPr>
              <w:t>10.1.2</w:t>
            </w:r>
            <w:r w:rsidRPr="005206BA">
              <w:rPr>
                <w:rFonts w:cstheme="minorHAnsi"/>
              </w:rPr>
              <w:fldChar w:fldCharType="end"/>
            </w:r>
          </w:p>
        </w:tc>
        <w:tc>
          <w:tcPr>
            <w:tcW w:w="1842" w:type="dxa"/>
          </w:tcPr>
          <w:p w:rsidR="008F7D82" w:rsidRPr="005206BA" w:rsidRDefault="008F7D82" w:rsidP="005206BA">
            <w:pPr>
              <w:rPr>
                <w:rFonts w:cstheme="minorHAnsi"/>
              </w:rPr>
            </w:pPr>
            <w:r>
              <w:rPr>
                <w:rFonts w:cstheme="minorHAnsi"/>
              </w:rPr>
              <w:t>??</w:t>
            </w:r>
          </w:p>
        </w:tc>
      </w:tr>
      <w:tr w:rsidR="008F7D82" w:rsidRPr="005206BA" w:rsidTr="009F442B">
        <w:trPr>
          <w:trHeight w:val="205"/>
        </w:trPr>
        <w:tc>
          <w:tcPr>
            <w:tcW w:w="5131" w:type="dxa"/>
          </w:tcPr>
          <w:p w:rsidR="008F7D82" w:rsidRPr="005206BA" w:rsidRDefault="008F7D82" w:rsidP="005206BA">
            <w:pPr>
              <w:rPr>
                <w:rFonts w:cstheme="minorHAnsi"/>
              </w:rPr>
            </w:pPr>
            <w:r w:rsidRPr="005206BA">
              <w:rPr>
                <w:rFonts w:cstheme="minorHAnsi"/>
              </w:rPr>
              <w:t>Modulation accuracy</w:t>
            </w:r>
          </w:p>
        </w:tc>
        <w:tc>
          <w:tcPr>
            <w:tcW w:w="1442" w:type="dxa"/>
          </w:tcPr>
          <w:p w:rsidR="008F7D82" w:rsidRPr="005206BA" w:rsidRDefault="008F7D82" w:rsidP="005206BA">
            <w:pPr>
              <w:rPr>
                <w:rFonts w:cstheme="minorHAnsi"/>
              </w:rPr>
            </w:pPr>
            <w:r w:rsidRPr="005206BA">
              <w:rPr>
                <w:rFonts w:cstheme="minorHAnsi"/>
              </w:rPr>
              <w:t>15.1.4</w:t>
            </w:r>
          </w:p>
        </w:tc>
        <w:tc>
          <w:tcPr>
            <w:tcW w:w="1842" w:type="dxa"/>
          </w:tcPr>
          <w:p w:rsidR="008F7D82" w:rsidRPr="005206BA" w:rsidRDefault="008F7D82" w:rsidP="005206BA">
            <w:pPr>
              <w:rPr>
                <w:rFonts w:cstheme="minorHAnsi"/>
              </w:rPr>
            </w:pPr>
            <w:r w:rsidRPr="005206BA">
              <w:rPr>
                <w:rFonts w:cstheme="minorHAnsi"/>
              </w:rPr>
              <w:fldChar w:fldCharType="begin"/>
            </w:r>
            <w:r w:rsidRPr="005206BA">
              <w:rPr>
                <w:rFonts w:cstheme="minorHAnsi"/>
              </w:rPr>
              <w:instrText xml:space="preserve"> REF _Ref437957749 \r \h  \* MERGEFORMAT </w:instrText>
            </w:r>
            <w:r w:rsidRPr="005206BA">
              <w:rPr>
                <w:rFonts w:cstheme="minorHAnsi"/>
              </w:rPr>
            </w:r>
            <w:r w:rsidRPr="005206BA">
              <w:rPr>
                <w:rFonts w:cstheme="minorHAnsi"/>
              </w:rPr>
              <w:fldChar w:fldCharType="separate"/>
            </w:r>
            <w:r w:rsidRPr="005206BA">
              <w:rPr>
                <w:rFonts w:cstheme="minorHAnsi"/>
              </w:rPr>
              <w:t>10.1.3</w:t>
            </w:r>
            <w:r w:rsidRPr="005206BA">
              <w:rPr>
                <w:rFonts w:cstheme="minorHAnsi"/>
              </w:rPr>
              <w:fldChar w:fldCharType="end"/>
            </w:r>
          </w:p>
        </w:tc>
        <w:tc>
          <w:tcPr>
            <w:tcW w:w="1842" w:type="dxa"/>
          </w:tcPr>
          <w:p w:rsidR="008F7D82" w:rsidRPr="005206BA" w:rsidRDefault="008F7D82" w:rsidP="005206BA">
            <w:pPr>
              <w:rPr>
                <w:rFonts w:cstheme="minorHAnsi"/>
              </w:rPr>
            </w:pPr>
            <w:r>
              <w:rPr>
                <w:rFonts w:cstheme="minorHAnsi"/>
              </w:rPr>
              <w:t>??</w:t>
            </w:r>
          </w:p>
        </w:tc>
      </w:tr>
      <w:tr w:rsidR="008F7D82" w:rsidRPr="005206BA" w:rsidTr="009F442B">
        <w:trPr>
          <w:trHeight w:val="205"/>
        </w:trPr>
        <w:tc>
          <w:tcPr>
            <w:tcW w:w="5131" w:type="dxa"/>
          </w:tcPr>
          <w:p w:rsidR="008F7D82" w:rsidRPr="005206BA" w:rsidRDefault="008F7D82" w:rsidP="005206BA">
            <w:pPr>
              <w:rPr>
                <w:rFonts w:cstheme="minorHAnsi"/>
              </w:rPr>
            </w:pPr>
            <w:r w:rsidRPr="005206BA">
              <w:rPr>
                <w:rFonts w:cstheme="minorHAnsi"/>
              </w:rPr>
              <w:t>Transmitter output power characteristics</w:t>
            </w:r>
          </w:p>
        </w:tc>
        <w:tc>
          <w:tcPr>
            <w:tcW w:w="1442" w:type="dxa"/>
          </w:tcPr>
          <w:p w:rsidR="008F7D82" w:rsidRPr="005206BA" w:rsidRDefault="008F7D82" w:rsidP="005206BA">
            <w:pPr>
              <w:rPr>
                <w:rFonts w:cstheme="minorHAnsi"/>
              </w:rPr>
            </w:pPr>
            <w:r w:rsidRPr="005206BA">
              <w:rPr>
                <w:rFonts w:cstheme="minorHAnsi"/>
              </w:rPr>
              <w:t>15.1.5</w:t>
            </w:r>
          </w:p>
        </w:tc>
        <w:tc>
          <w:tcPr>
            <w:tcW w:w="1842" w:type="dxa"/>
          </w:tcPr>
          <w:p w:rsidR="008F7D82" w:rsidRPr="005206BA" w:rsidRDefault="008F7D82" w:rsidP="005206BA">
            <w:pPr>
              <w:rPr>
                <w:rFonts w:cstheme="minorHAnsi"/>
              </w:rPr>
            </w:pPr>
            <w:r w:rsidRPr="005206BA">
              <w:rPr>
                <w:rFonts w:cstheme="minorHAnsi"/>
              </w:rPr>
              <w:fldChar w:fldCharType="begin"/>
            </w:r>
            <w:r w:rsidRPr="005206BA">
              <w:rPr>
                <w:rFonts w:cstheme="minorHAnsi"/>
              </w:rPr>
              <w:instrText xml:space="preserve"> REF _Ref456343805 \n \h  \* MERGEFORMAT </w:instrText>
            </w:r>
            <w:r w:rsidRPr="005206BA">
              <w:rPr>
                <w:rFonts w:cstheme="minorHAnsi"/>
              </w:rPr>
            </w:r>
            <w:r w:rsidRPr="005206BA">
              <w:rPr>
                <w:rFonts w:cstheme="minorHAnsi"/>
              </w:rPr>
              <w:fldChar w:fldCharType="separate"/>
            </w:r>
            <w:r w:rsidRPr="005206BA">
              <w:rPr>
                <w:rFonts w:cstheme="minorHAnsi"/>
              </w:rPr>
              <w:t>10.1.4</w:t>
            </w:r>
            <w:r w:rsidRPr="005206BA">
              <w:rPr>
                <w:rFonts w:cstheme="minorHAnsi"/>
              </w:rPr>
              <w:fldChar w:fldCharType="end"/>
            </w:r>
          </w:p>
        </w:tc>
        <w:tc>
          <w:tcPr>
            <w:tcW w:w="1842" w:type="dxa"/>
          </w:tcPr>
          <w:p w:rsidR="008F7D82" w:rsidRPr="005206BA" w:rsidRDefault="008F7D82" w:rsidP="005206BA">
            <w:pPr>
              <w:rPr>
                <w:rFonts w:cstheme="minorHAnsi"/>
              </w:rPr>
            </w:pPr>
            <w:r>
              <w:rPr>
                <w:rFonts w:cstheme="minorHAnsi"/>
              </w:rPr>
              <w:t>??</w:t>
            </w:r>
          </w:p>
        </w:tc>
      </w:tr>
    </w:tbl>
    <w:p w:rsidR="005206BA" w:rsidRPr="005206BA" w:rsidRDefault="00AD7CF3" w:rsidP="009812F2">
      <w:pPr>
        <w:pStyle w:val="Caption"/>
        <w:rPr>
          <w:rFonts w:cstheme="minorHAnsi"/>
        </w:rPr>
      </w:pPr>
      <w:bookmarkStart w:id="73" w:name="_Toc492059243"/>
      <w:r>
        <w:t xml:space="preserve">Table </w:t>
      </w:r>
      <w:fldSimple w:instr=" SEQ Table \* ARABIC ">
        <w:r w:rsidR="009812F2">
          <w:rPr>
            <w:noProof/>
          </w:rPr>
          <w:t>4</w:t>
        </w:r>
      </w:fldSimple>
      <w:r>
        <w:t xml:space="preserve"> - </w:t>
      </w:r>
      <w:r w:rsidRPr="00C56962">
        <w:t>Transmitter tests for VDE Reference Design</w:t>
      </w:r>
      <w:bookmarkEnd w:id="73"/>
    </w:p>
    <w:p w:rsidR="005206BA" w:rsidRPr="005206BA" w:rsidRDefault="005206BA" w:rsidP="005206BA">
      <w:pPr>
        <w:pStyle w:val="Heading3"/>
        <w:numPr>
          <w:ilvl w:val="2"/>
          <w:numId w:val="20"/>
        </w:numPr>
        <w:spacing w:before="40"/>
        <w:rPr>
          <w:rFonts w:asciiTheme="minorHAnsi" w:hAnsiTheme="minorHAnsi" w:cstheme="minorHAnsi"/>
        </w:rPr>
      </w:pPr>
      <w:bookmarkStart w:id="74" w:name="_Ref437957473"/>
      <w:bookmarkStart w:id="75" w:name="_Toc456425891"/>
      <w:bookmarkStart w:id="76" w:name="_Toc492059220"/>
      <w:r w:rsidRPr="005206BA">
        <w:rPr>
          <w:rFonts w:asciiTheme="minorHAnsi" w:hAnsiTheme="minorHAnsi" w:cstheme="minorHAnsi"/>
        </w:rPr>
        <w:t>Carrier power</w:t>
      </w:r>
      <w:bookmarkEnd w:id="74"/>
      <w:bookmarkEnd w:id="75"/>
      <w:bookmarkEnd w:id="76"/>
    </w:p>
    <w:p w:rsidR="005206BA" w:rsidRDefault="005206BA" w:rsidP="005206BA">
      <w:pPr>
        <w:rPr>
          <w:rFonts w:asciiTheme="minorHAnsi" w:hAnsiTheme="minorHAnsi" w:cstheme="minorHAnsi"/>
        </w:rPr>
      </w:pPr>
      <w:r w:rsidRPr="005206BA">
        <w:rPr>
          <w:rFonts w:asciiTheme="minorHAnsi" w:hAnsiTheme="minorHAnsi" w:cstheme="minorHAnsi"/>
        </w:rPr>
        <w:t>The carrier power test shall be performed as specified in IEC 61993, 15.1.2.  The following modulation schemes shall be used in addition to using GMSK modulation in a 25 kHz band (AIS):</w:t>
      </w:r>
    </w:p>
    <w:p w:rsidR="00AD7CF3" w:rsidRPr="005206BA" w:rsidRDefault="00AD7CF3" w:rsidP="005206BA">
      <w:pPr>
        <w:rPr>
          <w:rFonts w:asciiTheme="minorHAnsi" w:hAnsiTheme="minorHAnsi" w:cstheme="minorHAnsi"/>
        </w:rPr>
      </w:pPr>
    </w:p>
    <w:p w:rsidR="005206BA" w:rsidRPr="005206BA" w:rsidRDefault="005206BA" w:rsidP="005206BA">
      <w:pPr>
        <w:pStyle w:val="ListParagraph"/>
        <w:numPr>
          <w:ilvl w:val="0"/>
          <w:numId w:val="41"/>
        </w:numPr>
        <w:contextualSpacing/>
        <w:rPr>
          <w:rFonts w:asciiTheme="minorHAnsi" w:hAnsiTheme="minorHAnsi" w:cstheme="minorHAnsi"/>
        </w:rPr>
      </w:pPr>
      <w:r w:rsidRPr="005206BA">
        <w:rPr>
          <w:rFonts w:asciiTheme="minorHAnsi" w:hAnsiTheme="minorHAnsi" w:cstheme="minorHAnsi"/>
        </w:rPr>
        <w:t xml:space="preserve">Test Signal 6, described in </w:t>
      </w:r>
      <w:r w:rsidRPr="005206BA">
        <w:rPr>
          <w:rFonts w:asciiTheme="minorHAnsi" w:hAnsiTheme="minorHAnsi" w:cstheme="minorHAnsi"/>
        </w:rPr>
        <w:fldChar w:fldCharType="begin"/>
      </w:r>
      <w:r w:rsidRPr="005206BA">
        <w:rPr>
          <w:rFonts w:asciiTheme="minorHAnsi" w:hAnsiTheme="minorHAnsi" w:cstheme="minorHAnsi"/>
        </w:rPr>
        <w:instrText xml:space="preserve"> REF _Ref442952725 \r \h  \* MERGEFORMAT </w:instrText>
      </w:r>
      <w:r w:rsidRPr="005206BA">
        <w:rPr>
          <w:rFonts w:asciiTheme="minorHAnsi" w:hAnsiTheme="minorHAnsi" w:cstheme="minorHAnsi"/>
        </w:rPr>
      </w:r>
      <w:r w:rsidRPr="005206BA">
        <w:rPr>
          <w:rFonts w:asciiTheme="minorHAnsi" w:hAnsiTheme="minorHAnsi" w:cstheme="minorHAnsi"/>
        </w:rPr>
        <w:fldChar w:fldCharType="separate"/>
      </w:r>
      <w:r w:rsidRPr="005206BA">
        <w:rPr>
          <w:rFonts w:asciiTheme="minorHAnsi" w:hAnsiTheme="minorHAnsi" w:cstheme="minorHAnsi"/>
        </w:rPr>
        <w:t>4.4.1</w:t>
      </w:r>
      <w:r w:rsidRPr="005206BA">
        <w:rPr>
          <w:rFonts w:asciiTheme="minorHAnsi" w:hAnsiTheme="minorHAnsi" w:cstheme="minorHAnsi"/>
        </w:rPr>
        <w:fldChar w:fldCharType="end"/>
      </w:r>
      <w:r w:rsidRPr="005206BA">
        <w:rPr>
          <w:rFonts w:asciiTheme="minorHAnsi" w:hAnsiTheme="minorHAnsi" w:cstheme="minorHAnsi"/>
        </w:rPr>
        <w:t>.</w:t>
      </w:r>
    </w:p>
    <w:p w:rsidR="005206BA" w:rsidRPr="005206BA" w:rsidRDefault="005206BA" w:rsidP="005206BA">
      <w:pPr>
        <w:pStyle w:val="ListParagraph"/>
        <w:numPr>
          <w:ilvl w:val="0"/>
          <w:numId w:val="41"/>
        </w:numPr>
        <w:contextualSpacing/>
        <w:rPr>
          <w:rFonts w:asciiTheme="minorHAnsi" w:hAnsiTheme="minorHAnsi" w:cstheme="minorHAnsi"/>
        </w:rPr>
      </w:pPr>
      <w:r w:rsidRPr="005206BA">
        <w:rPr>
          <w:rFonts w:asciiTheme="minorHAnsi" w:hAnsiTheme="minorHAnsi" w:cstheme="minorHAnsi"/>
        </w:rPr>
        <w:t xml:space="preserve">Test Signal 7, described in </w:t>
      </w:r>
      <w:r w:rsidRPr="005206BA">
        <w:rPr>
          <w:rFonts w:asciiTheme="minorHAnsi" w:hAnsiTheme="minorHAnsi" w:cstheme="minorHAnsi"/>
        </w:rPr>
        <w:fldChar w:fldCharType="begin"/>
      </w:r>
      <w:r w:rsidRPr="005206BA">
        <w:rPr>
          <w:rFonts w:asciiTheme="minorHAnsi" w:hAnsiTheme="minorHAnsi" w:cstheme="minorHAnsi"/>
        </w:rPr>
        <w:instrText xml:space="preserve"> REF _Ref442952728 \r \h  \* MERGEFORMAT </w:instrText>
      </w:r>
      <w:r w:rsidRPr="005206BA">
        <w:rPr>
          <w:rFonts w:asciiTheme="minorHAnsi" w:hAnsiTheme="minorHAnsi" w:cstheme="minorHAnsi"/>
        </w:rPr>
      </w:r>
      <w:r w:rsidRPr="005206BA">
        <w:rPr>
          <w:rFonts w:asciiTheme="minorHAnsi" w:hAnsiTheme="minorHAnsi" w:cstheme="minorHAnsi"/>
        </w:rPr>
        <w:fldChar w:fldCharType="separate"/>
      </w:r>
      <w:r w:rsidRPr="005206BA">
        <w:rPr>
          <w:rFonts w:asciiTheme="minorHAnsi" w:hAnsiTheme="minorHAnsi" w:cstheme="minorHAnsi"/>
        </w:rPr>
        <w:t>4.4.2</w:t>
      </w:r>
      <w:r w:rsidRPr="005206BA">
        <w:rPr>
          <w:rFonts w:asciiTheme="minorHAnsi" w:hAnsiTheme="minorHAnsi" w:cstheme="minorHAnsi"/>
        </w:rPr>
        <w:fldChar w:fldCharType="end"/>
      </w:r>
      <w:r w:rsidRPr="005206BA">
        <w:rPr>
          <w:rFonts w:asciiTheme="minorHAnsi" w:hAnsiTheme="minorHAnsi" w:cstheme="minorHAnsi"/>
        </w:rPr>
        <w:t>.</w:t>
      </w:r>
    </w:p>
    <w:p w:rsidR="005206BA" w:rsidRPr="005206BA" w:rsidRDefault="005206BA" w:rsidP="005206BA">
      <w:pPr>
        <w:pStyle w:val="ListParagraph"/>
        <w:numPr>
          <w:ilvl w:val="0"/>
          <w:numId w:val="41"/>
        </w:numPr>
        <w:contextualSpacing/>
        <w:rPr>
          <w:rFonts w:asciiTheme="minorHAnsi" w:hAnsiTheme="minorHAnsi" w:cstheme="minorHAnsi"/>
        </w:rPr>
      </w:pPr>
      <w:r w:rsidRPr="005206BA">
        <w:rPr>
          <w:rFonts w:asciiTheme="minorHAnsi" w:hAnsiTheme="minorHAnsi" w:cstheme="minorHAnsi"/>
        </w:rPr>
        <w:t xml:space="preserve">Test Signal 8, described in </w:t>
      </w:r>
      <w:r w:rsidRPr="005206BA">
        <w:rPr>
          <w:rFonts w:asciiTheme="minorHAnsi" w:hAnsiTheme="minorHAnsi" w:cstheme="minorHAnsi"/>
        </w:rPr>
        <w:fldChar w:fldCharType="begin"/>
      </w:r>
      <w:r w:rsidRPr="005206BA">
        <w:rPr>
          <w:rFonts w:asciiTheme="minorHAnsi" w:hAnsiTheme="minorHAnsi" w:cstheme="minorHAnsi"/>
        </w:rPr>
        <w:instrText xml:space="preserve"> REF _Ref442952729 \r \h  \* MERGEFORMAT </w:instrText>
      </w:r>
      <w:r w:rsidRPr="005206BA">
        <w:rPr>
          <w:rFonts w:asciiTheme="minorHAnsi" w:hAnsiTheme="minorHAnsi" w:cstheme="minorHAnsi"/>
        </w:rPr>
      </w:r>
      <w:r w:rsidRPr="005206BA">
        <w:rPr>
          <w:rFonts w:asciiTheme="minorHAnsi" w:hAnsiTheme="minorHAnsi" w:cstheme="minorHAnsi"/>
        </w:rPr>
        <w:fldChar w:fldCharType="separate"/>
      </w:r>
      <w:r w:rsidRPr="005206BA">
        <w:rPr>
          <w:rFonts w:asciiTheme="minorHAnsi" w:hAnsiTheme="minorHAnsi" w:cstheme="minorHAnsi"/>
        </w:rPr>
        <w:t>4.4.3</w:t>
      </w:r>
      <w:r w:rsidRPr="005206BA">
        <w:rPr>
          <w:rFonts w:asciiTheme="minorHAnsi" w:hAnsiTheme="minorHAnsi" w:cstheme="minorHAnsi"/>
        </w:rPr>
        <w:fldChar w:fldCharType="end"/>
      </w:r>
      <w:r w:rsidRPr="005206BA">
        <w:rPr>
          <w:rFonts w:asciiTheme="minorHAnsi" w:hAnsiTheme="minorHAnsi" w:cstheme="minorHAnsi"/>
        </w:rPr>
        <w:t>.</w:t>
      </w:r>
    </w:p>
    <w:p w:rsidR="005206BA" w:rsidRPr="005206BA" w:rsidRDefault="005206BA" w:rsidP="005206BA">
      <w:pPr>
        <w:pStyle w:val="ListParagraph"/>
        <w:numPr>
          <w:ilvl w:val="0"/>
          <w:numId w:val="41"/>
        </w:numPr>
        <w:contextualSpacing/>
        <w:rPr>
          <w:rFonts w:asciiTheme="minorHAnsi" w:hAnsiTheme="minorHAnsi" w:cstheme="minorHAnsi"/>
        </w:rPr>
      </w:pPr>
      <w:r w:rsidRPr="005206BA">
        <w:rPr>
          <w:rFonts w:asciiTheme="minorHAnsi" w:hAnsiTheme="minorHAnsi" w:cstheme="minorHAnsi"/>
        </w:rPr>
        <w:t xml:space="preserve">Test Signal 9, described in </w:t>
      </w:r>
      <w:r w:rsidRPr="005206BA">
        <w:rPr>
          <w:rFonts w:asciiTheme="minorHAnsi" w:hAnsiTheme="minorHAnsi" w:cstheme="minorHAnsi"/>
        </w:rPr>
        <w:fldChar w:fldCharType="begin"/>
      </w:r>
      <w:r w:rsidRPr="005206BA">
        <w:rPr>
          <w:rFonts w:asciiTheme="minorHAnsi" w:hAnsiTheme="minorHAnsi" w:cstheme="minorHAnsi"/>
        </w:rPr>
        <w:instrText xml:space="preserve"> REF _Ref442952730 \r \h  \* MERGEFORMAT </w:instrText>
      </w:r>
      <w:r w:rsidRPr="005206BA">
        <w:rPr>
          <w:rFonts w:asciiTheme="minorHAnsi" w:hAnsiTheme="minorHAnsi" w:cstheme="minorHAnsi"/>
        </w:rPr>
      </w:r>
      <w:r w:rsidRPr="005206BA">
        <w:rPr>
          <w:rFonts w:asciiTheme="minorHAnsi" w:hAnsiTheme="minorHAnsi" w:cstheme="minorHAnsi"/>
        </w:rPr>
        <w:fldChar w:fldCharType="separate"/>
      </w:r>
      <w:r w:rsidRPr="005206BA">
        <w:rPr>
          <w:rFonts w:asciiTheme="minorHAnsi" w:hAnsiTheme="minorHAnsi" w:cstheme="minorHAnsi"/>
        </w:rPr>
        <w:t>4.4.4</w:t>
      </w:r>
      <w:r w:rsidRPr="005206BA">
        <w:rPr>
          <w:rFonts w:asciiTheme="minorHAnsi" w:hAnsiTheme="minorHAnsi" w:cstheme="minorHAnsi"/>
        </w:rPr>
        <w:fldChar w:fldCharType="end"/>
      </w:r>
      <w:r w:rsidRPr="005206BA">
        <w:rPr>
          <w:rFonts w:asciiTheme="minorHAnsi" w:hAnsiTheme="minorHAnsi" w:cstheme="minorHAnsi"/>
        </w:rPr>
        <w:t>.</w:t>
      </w:r>
    </w:p>
    <w:p w:rsidR="00AD7CF3" w:rsidRDefault="00AD7CF3" w:rsidP="005206BA">
      <w:pPr>
        <w:rPr>
          <w:rFonts w:asciiTheme="minorHAnsi" w:hAnsiTheme="minorHAnsi" w:cstheme="minorHAnsi"/>
        </w:rPr>
      </w:pPr>
    </w:p>
    <w:p w:rsidR="005206BA" w:rsidRPr="005206BA" w:rsidRDefault="005206BA" w:rsidP="005206BA">
      <w:pPr>
        <w:rPr>
          <w:rFonts w:asciiTheme="minorHAnsi" w:hAnsiTheme="minorHAnsi" w:cstheme="minorHAnsi"/>
        </w:rPr>
      </w:pPr>
      <w:r w:rsidRPr="005206BA">
        <w:rPr>
          <w:rFonts w:asciiTheme="minorHAnsi" w:hAnsiTheme="minorHAnsi" w:cstheme="minorHAnsi"/>
        </w:rPr>
        <w:t>Both high power (41 dBm / 12.5 W) and low power (30 dBm / 1 W) shall be verified in the specified bandwidths.</w:t>
      </w:r>
    </w:p>
    <w:p w:rsidR="005206BA" w:rsidRPr="005206BA" w:rsidRDefault="005206BA" w:rsidP="005206BA">
      <w:pPr>
        <w:rPr>
          <w:rFonts w:asciiTheme="minorHAnsi" w:hAnsiTheme="minorHAnsi" w:cstheme="minorHAnsi"/>
        </w:rPr>
      </w:pPr>
    </w:p>
    <w:p w:rsidR="005206BA" w:rsidRPr="005206BA" w:rsidRDefault="005206BA" w:rsidP="005206BA">
      <w:pPr>
        <w:pStyle w:val="Heading3"/>
        <w:numPr>
          <w:ilvl w:val="2"/>
          <w:numId w:val="20"/>
        </w:numPr>
        <w:spacing w:before="40"/>
        <w:rPr>
          <w:rFonts w:asciiTheme="minorHAnsi" w:hAnsiTheme="minorHAnsi" w:cstheme="minorHAnsi"/>
        </w:rPr>
      </w:pPr>
      <w:bookmarkStart w:id="77" w:name="_Ref456341772"/>
      <w:bookmarkStart w:id="78" w:name="_Toc456425892"/>
      <w:bookmarkStart w:id="79" w:name="_Toc492059221"/>
      <w:r w:rsidRPr="005206BA">
        <w:rPr>
          <w:rFonts w:asciiTheme="minorHAnsi" w:hAnsiTheme="minorHAnsi" w:cstheme="minorHAnsi"/>
        </w:rPr>
        <w:t>Slotted transmission spectrum</w:t>
      </w:r>
      <w:bookmarkEnd w:id="77"/>
      <w:bookmarkEnd w:id="78"/>
      <w:bookmarkEnd w:id="79"/>
    </w:p>
    <w:p w:rsidR="005206BA" w:rsidRPr="005206BA" w:rsidRDefault="005206BA" w:rsidP="005206BA">
      <w:pPr>
        <w:rPr>
          <w:rFonts w:asciiTheme="minorHAnsi" w:hAnsiTheme="minorHAnsi" w:cstheme="minorHAnsi"/>
        </w:rPr>
      </w:pPr>
      <w:r w:rsidRPr="005206BA">
        <w:rPr>
          <w:rFonts w:asciiTheme="minorHAnsi" w:hAnsiTheme="minorHAnsi" w:cstheme="minorHAnsi"/>
        </w:rPr>
        <w:t xml:space="preserve">The new proposed transmission mask from R-REC-M.2092 shall be used for </w:t>
      </w:r>
      <w:r w:rsidR="008B19DC">
        <w:rPr>
          <w:rFonts w:asciiTheme="minorHAnsi" w:hAnsiTheme="minorHAnsi" w:cstheme="minorHAnsi"/>
        </w:rPr>
        <w:t xml:space="preserve">ASM and </w:t>
      </w:r>
      <w:r w:rsidRPr="005206BA">
        <w:rPr>
          <w:rFonts w:asciiTheme="minorHAnsi" w:hAnsiTheme="minorHAnsi" w:cstheme="minorHAnsi"/>
        </w:rPr>
        <w:t xml:space="preserve">VDE messages, as described </w:t>
      </w:r>
      <w:r w:rsidR="00DA4CF8">
        <w:rPr>
          <w:rFonts w:asciiTheme="minorHAnsi" w:hAnsiTheme="minorHAnsi" w:cstheme="minorHAnsi"/>
        </w:rPr>
        <w:t>in Table 5 and Figure 2</w:t>
      </w:r>
      <w:r w:rsidRPr="005206BA">
        <w:rPr>
          <w:rFonts w:asciiTheme="minorHAnsi" w:hAnsiTheme="minorHAnsi" w:cstheme="minorHAnsi"/>
        </w:rPr>
        <w:t>.</w:t>
      </w:r>
    </w:p>
    <w:p w:rsidR="005206BA" w:rsidRPr="005206BA" w:rsidRDefault="005206BA" w:rsidP="005206BA">
      <w:pPr>
        <w:rPr>
          <w:rFonts w:asciiTheme="minorHAnsi" w:hAnsiTheme="minorHAnsi" w:cstheme="minorHAnsi"/>
        </w:rPr>
      </w:pPr>
    </w:p>
    <w:tbl>
      <w:tblPr>
        <w:tblStyle w:val="TableGrid"/>
        <w:tblW w:w="10458" w:type="dxa"/>
        <w:tblLayout w:type="fixed"/>
        <w:tblLook w:val="04A0" w:firstRow="1" w:lastRow="0" w:firstColumn="1" w:lastColumn="0" w:noHBand="0" w:noVBand="1"/>
      </w:tblPr>
      <w:tblGrid>
        <w:gridCol w:w="4158"/>
        <w:gridCol w:w="3150"/>
        <w:gridCol w:w="3150"/>
      </w:tblGrid>
      <w:tr w:rsidR="005206BA" w:rsidRPr="005206BA" w:rsidTr="005C2D3C">
        <w:tc>
          <w:tcPr>
            <w:tcW w:w="4158" w:type="dxa"/>
          </w:tcPr>
          <w:p w:rsidR="005206BA" w:rsidRPr="005206BA" w:rsidRDefault="005206BA" w:rsidP="005206BA">
            <w:pPr>
              <w:rPr>
                <w:rFonts w:cstheme="minorHAnsi"/>
                <w:b/>
              </w:rPr>
            </w:pPr>
            <w:r w:rsidRPr="005206BA">
              <w:rPr>
                <w:rFonts w:cstheme="minorHAnsi"/>
                <w:b/>
              </w:rPr>
              <w:t>Transmit parameters</w:t>
            </w:r>
          </w:p>
        </w:tc>
        <w:tc>
          <w:tcPr>
            <w:tcW w:w="3150" w:type="dxa"/>
          </w:tcPr>
          <w:p w:rsidR="005206BA" w:rsidRPr="005206BA" w:rsidRDefault="005206BA" w:rsidP="005206BA">
            <w:pPr>
              <w:rPr>
                <w:rFonts w:cstheme="minorHAnsi"/>
                <w:b/>
                <w:lang w:val="fr-FR"/>
              </w:rPr>
            </w:pPr>
            <w:r w:rsidRPr="005206BA">
              <w:rPr>
                <w:rFonts w:cstheme="minorHAnsi"/>
                <w:b/>
                <w:lang w:val="fr-FR"/>
              </w:rPr>
              <w:t>Requirements</w:t>
            </w:r>
          </w:p>
        </w:tc>
        <w:tc>
          <w:tcPr>
            <w:tcW w:w="3150" w:type="dxa"/>
          </w:tcPr>
          <w:p w:rsidR="005206BA" w:rsidRPr="005206BA" w:rsidRDefault="005206BA" w:rsidP="005206BA">
            <w:pPr>
              <w:rPr>
                <w:rFonts w:cstheme="minorHAnsi"/>
                <w:b/>
                <w:lang w:val="fr-FR"/>
              </w:rPr>
            </w:pPr>
            <w:r w:rsidRPr="005206BA">
              <w:rPr>
                <w:rFonts w:cstheme="minorHAnsi"/>
                <w:b/>
                <w:lang w:val="fr-FR"/>
              </w:rPr>
              <w:t>Condition</w:t>
            </w:r>
          </w:p>
        </w:tc>
      </w:tr>
      <w:tr w:rsidR="005206BA" w:rsidRPr="00C87EA5" w:rsidTr="005C2D3C">
        <w:tc>
          <w:tcPr>
            <w:tcW w:w="4158" w:type="dxa"/>
            <w:hideMark/>
          </w:tcPr>
          <w:p w:rsidR="005206BA" w:rsidRPr="005206BA" w:rsidRDefault="005206BA" w:rsidP="005206BA">
            <w:pPr>
              <w:rPr>
                <w:rFonts w:cstheme="minorHAnsi"/>
              </w:rPr>
            </w:pPr>
            <w:r w:rsidRPr="005206BA">
              <w:rPr>
                <w:rFonts w:cstheme="minorHAnsi"/>
              </w:rPr>
              <w:t>Maximum adjacent power levels for 25 kHz channel</w:t>
            </w:r>
          </w:p>
        </w:tc>
        <w:tc>
          <w:tcPr>
            <w:tcW w:w="3150" w:type="dxa"/>
            <w:hideMark/>
          </w:tcPr>
          <w:p w:rsidR="005206BA" w:rsidRPr="005206BA" w:rsidRDefault="005206BA" w:rsidP="005206BA">
            <w:pPr>
              <w:rPr>
                <w:rFonts w:cstheme="minorHAnsi"/>
                <w:lang w:val="fr-FR"/>
              </w:rPr>
            </w:pPr>
            <w:r w:rsidRPr="005206BA">
              <w:rPr>
                <w:rFonts w:cstheme="minorHAnsi"/>
                <w:lang w:val="fr-FR"/>
              </w:rPr>
              <w:t>0 dBc</w:t>
            </w:r>
          </w:p>
          <w:p w:rsidR="005206BA" w:rsidRPr="005206BA" w:rsidRDefault="005206BA" w:rsidP="005206BA">
            <w:pPr>
              <w:rPr>
                <w:rFonts w:cstheme="minorHAnsi"/>
                <w:lang w:val="fr-FR"/>
              </w:rPr>
            </w:pPr>
            <w:r w:rsidRPr="005206BA">
              <w:rPr>
                <w:rFonts w:cstheme="minorHAnsi"/>
                <w:lang w:val="fr-FR"/>
              </w:rPr>
              <w:t>−25 dBc</w:t>
            </w:r>
          </w:p>
          <w:p w:rsidR="005206BA" w:rsidRPr="005206BA" w:rsidRDefault="005206BA" w:rsidP="005206BA">
            <w:pPr>
              <w:rPr>
                <w:rFonts w:cstheme="minorHAnsi"/>
                <w:lang w:val="fr-FR"/>
              </w:rPr>
            </w:pPr>
            <w:r w:rsidRPr="005206BA">
              <w:rPr>
                <w:rFonts w:cstheme="minorHAnsi"/>
                <w:lang w:val="fr-FR"/>
              </w:rPr>
              <w:t>−60 dBc</w:t>
            </w:r>
          </w:p>
        </w:tc>
        <w:tc>
          <w:tcPr>
            <w:tcW w:w="3150" w:type="dxa"/>
            <w:hideMark/>
          </w:tcPr>
          <w:p w:rsidR="005206BA" w:rsidRPr="005206BA" w:rsidRDefault="005206BA" w:rsidP="005206BA">
            <w:pPr>
              <w:rPr>
                <w:rFonts w:cstheme="minorHAnsi"/>
                <w:lang w:val="fr-FR"/>
              </w:rPr>
            </w:pPr>
            <w:r w:rsidRPr="005206BA">
              <w:rPr>
                <w:rFonts w:cstheme="minorHAnsi"/>
                <w:lang w:val="fr-FR"/>
              </w:rPr>
              <w:t>Δ</w:t>
            </w:r>
            <w:r w:rsidRPr="005206BA">
              <w:rPr>
                <w:rFonts w:cstheme="minorHAnsi"/>
                <w:i/>
                <w:iCs/>
                <w:lang w:val="fr-FR"/>
              </w:rPr>
              <w:t>fc</w:t>
            </w:r>
            <w:r w:rsidRPr="005206BA">
              <w:rPr>
                <w:rFonts w:cstheme="minorHAnsi"/>
                <w:lang w:val="fr-FR"/>
              </w:rPr>
              <w:t xml:space="preserve"> &lt; ±12.5 kHz</w:t>
            </w:r>
          </w:p>
          <w:p w:rsidR="005206BA" w:rsidRPr="005206BA" w:rsidRDefault="005206BA" w:rsidP="005206BA">
            <w:pPr>
              <w:rPr>
                <w:rFonts w:cstheme="minorHAnsi"/>
                <w:lang w:val="fr-FR"/>
              </w:rPr>
            </w:pPr>
            <w:r w:rsidRPr="005206BA">
              <w:rPr>
                <w:rFonts w:cstheme="minorHAnsi"/>
                <w:lang w:val="fr-FR"/>
              </w:rPr>
              <w:t>±12.5 kHz &lt; Δ</w:t>
            </w:r>
            <w:r w:rsidRPr="005206BA">
              <w:rPr>
                <w:rFonts w:cstheme="minorHAnsi"/>
                <w:i/>
                <w:iCs/>
                <w:lang w:val="fr-FR"/>
              </w:rPr>
              <w:t>fc</w:t>
            </w:r>
            <w:r w:rsidRPr="005206BA">
              <w:rPr>
                <w:rFonts w:cstheme="minorHAnsi"/>
                <w:lang w:val="fr-FR"/>
              </w:rPr>
              <w:t xml:space="preserve"> &lt; ±25 kHz</w:t>
            </w:r>
          </w:p>
          <w:p w:rsidR="005206BA" w:rsidRPr="005206BA" w:rsidRDefault="005206BA" w:rsidP="005206BA">
            <w:pPr>
              <w:rPr>
                <w:rFonts w:cstheme="minorHAnsi"/>
                <w:lang w:val="fr-FR"/>
              </w:rPr>
            </w:pPr>
            <w:r w:rsidRPr="005206BA">
              <w:rPr>
                <w:rFonts w:cstheme="minorHAnsi"/>
                <w:lang w:val="fr-FR"/>
              </w:rPr>
              <w:t>±25 kHz &lt; Δ</w:t>
            </w:r>
            <w:r w:rsidRPr="005206BA">
              <w:rPr>
                <w:rFonts w:cstheme="minorHAnsi"/>
                <w:i/>
                <w:iCs/>
                <w:lang w:val="fr-FR"/>
              </w:rPr>
              <w:t>fc</w:t>
            </w:r>
            <w:r w:rsidRPr="005206BA">
              <w:rPr>
                <w:rFonts w:cstheme="minorHAnsi"/>
                <w:lang w:val="fr-FR"/>
              </w:rPr>
              <w:t xml:space="preserve"> &lt; ±75 kHz</w:t>
            </w:r>
          </w:p>
        </w:tc>
      </w:tr>
      <w:tr w:rsidR="005206BA" w:rsidRPr="00C87EA5" w:rsidTr="005C2D3C">
        <w:tc>
          <w:tcPr>
            <w:tcW w:w="4158" w:type="dxa"/>
            <w:hideMark/>
          </w:tcPr>
          <w:p w:rsidR="005206BA" w:rsidRPr="005206BA" w:rsidRDefault="005206BA" w:rsidP="005206BA">
            <w:pPr>
              <w:rPr>
                <w:rFonts w:cstheme="minorHAnsi"/>
              </w:rPr>
            </w:pPr>
            <w:r w:rsidRPr="005206BA">
              <w:rPr>
                <w:rFonts w:cstheme="minorHAnsi"/>
              </w:rPr>
              <w:t>Maximum adjacent power levels for 50 kHz channel</w:t>
            </w:r>
          </w:p>
        </w:tc>
        <w:tc>
          <w:tcPr>
            <w:tcW w:w="3150" w:type="dxa"/>
            <w:hideMark/>
          </w:tcPr>
          <w:p w:rsidR="005206BA" w:rsidRPr="005206BA" w:rsidRDefault="005206BA" w:rsidP="005206BA">
            <w:pPr>
              <w:rPr>
                <w:rFonts w:cstheme="minorHAnsi"/>
                <w:lang w:val="fr-FR"/>
              </w:rPr>
            </w:pPr>
            <w:r w:rsidRPr="005206BA">
              <w:rPr>
                <w:rFonts w:cstheme="minorHAnsi"/>
                <w:lang w:val="fr-FR"/>
              </w:rPr>
              <w:t>0 dBc</w:t>
            </w:r>
          </w:p>
          <w:p w:rsidR="005206BA" w:rsidRPr="005206BA" w:rsidRDefault="005206BA" w:rsidP="005206BA">
            <w:pPr>
              <w:rPr>
                <w:rFonts w:cstheme="minorHAnsi"/>
                <w:lang w:val="fr-FR"/>
              </w:rPr>
            </w:pPr>
            <w:r w:rsidRPr="005206BA">
              <w:rPr>
                <w:rFonts w:cstheme="minorHAnsi"/>
                <w:lang w:val="fr-FR"/>
              </w:rPr>
              <w:t>−25 dBc</w:t>
            </w:r>
          </w:p>
          <w:p w:rsidR="005206BA" w:rsidRPr="005206BA" w:rsidRDefault="005206BA" w:rsidP="005206BA">
            <w:pPr>
              <w:rPr>
                <w:rFonts w:cstheme="minorHAnsi"/>
                <w:lang w:val="fr-FR"/>
              </w:rPr>
            </w:pPr>
            <w:r w:rsidRPr="005206BA">
              <w:rPr>
                <w:rFonts w:cstheme="minorHAnsi"/>
                <w:lang w:val="fr-FR"/>
              </w:rPr>
              <w:t>−60 dBc</w:t>
            </w:r>
          </w:p>
        </w:tc>
        <w:tc>
          <w:tcPr>
            <w:tcW w:w="3150" w:type="dxa"/>
            <w:hideMark/>
          </w:tcPr>
          <w:p w:rsidR="005206BA" w:rsidRPr="005206BA" w:rsidRDefault="005206BA" w:rsidP="005206BA">
            <w:pPr>
              <w:rPr>
                <w:rFonts w:cstheme="minorHAnsi"/>
                <w:lang w:val="fr-FR"/>
              </w:rPr>
            </w:pPr>
            <w:r w:rsidRPr="005206BA">
              <w:rPr>
                <w:rFonts w:cstheme="minorHAnsi"/>
                <w:lang w:val="fr-FR"/>
              </w:rPr>
              <w:t>Δ</w:t>
            </w:r>
            <w:r w:rsidRPr="005206BA">
              <w:rPr>
                <w:rFonts w:cstheme="minorHAnsi"/>
                <w:i/>
                <w:iCs/>
                <w:lang w:val="fr-FR"/>
              </w:rPr>
              <w:t>fc</w:t>
            </w:r>
            <w:r w:rsidRPr="005206BA">
              <w:rPr>
                <w:rFonts w:cstheme="minorHAnsi"/>
                <w:lang w:val="fr-FR"/>
              </w:rPr>
              <w:t xml:space="preserve"> &lt; ±25 kHz</w:t>
            </w:r>
          </w:p>
          <w:p w:rsidR="005206BA" w:rsidRPr="005206BA" w:rsidRDefault="005206BA" w:rsidP="005206BA">
            <w:pPr>
              <w:rPr>
                <w:rFonts w:cstheme="minorHAnsi"/>
                <w:lang w:val="fr-FR"/>
              </w:rPr>
            </w:pPr>
            <w:r w:rsidRPr="005206BA">
              <w:rPr>
                <w:rFonts w:cstheme="minorHAnsi"/>
                <w:lang w:val="fr-FR"/>
              </w:rPr>
              <w:t>±25 kHz &lt; Δ</w:t>
            </w:r>
            <w:r w:rsidRPr="005206BA">
              <w:rPr>
                <w:rFonts w:cstheme="minorHAnsi"/>
                <w:i/>
                <w:iCs/>
                <w:lang w:val="fr-FR"/>
              </w:rPr>
              <w:t>fc</w:t>
            </w:r>
            <w:r w:rsidRPr="005206BA">
              <w:rPr>
                <w:rFonts w:cstheme="minorHAnsi"/>
                <w:lang w:val="fr-FR"/>
              </w:rPr>
              <w:t xml:space="preserve"> &lt; ±50 kHz</w:t>
            </w:r>
          </w:p>
          <w:p w:rsidR="005206BA" w:rsidRPr="005206BA" w:rsidRDefault="005206BA" w:rsidP="005206BA">
            <w:pPr>
              <w:rPr>
                <w:rFonts w:cstheme="minorHAnsi"/>
                <w:lang w:val="fr-FR"/>
              </w:rPr>
            </w:pPr>
            <w:r w:rsidRPr="005206BA">
              <w:rPr>
                <w:rFonts w:cstheme="minorHAnsi"/>
                <w:lang w:val="fr-FR"/>
              </w:rPr>
              <w:t>±50 kHz&lt; Δ</w:t>
            </w:r>
            <w:r w:rsidRPr="005206BA">
              <w:rPr>
                <w:rFonts w:cstheme="minorHAnsi"/>
                <w:i/>
                <w:iCs/>
                <w:lang w:val="fr-FR"/>
              </w:rPr>
              <w:t>fc</w:t>
            </w:r>
            <w:r w:rsidRPr="005206BA">
              <w:rPr>
                <w:rFonts w:cstheme="minorHAnsi"/>
                <w:lang w:val="fr-FR"/>
              </w:rPr>
              <w:t xml:space="preserve"> &lt; ±100 kHz</w:t>
            </w:r>
          </w:p>
        </w:tc>
      </w:tr>
      <w:tr w:rsidR="005206BA" w:rsidRPr="00C87EA5" w:rsidTr="005C2D3C">
        <w:tc>
          <w:tcPr>
            <w:tcW w:w="4158" w:type="dxa"/>
            <w:hideMark/>
          </w:tcPr>
          <w:p w:rsidR="005206BA" w:rsidRPr="005206BA" w:rsidRDefault="005206BA" w:rsidP="005206BA">
            <w:pPr>
              <w:rPr>
                <w:rFonts w:cstheme="minorHAnsi"/>
              </w:rPr>
            </w:pPr>
            <w:r w:rsidRPr="005206BA">
              <w:rPr>
                <w:rFonts w:cstheme="minorHAnsi"/>
              </w:rPr>
              <w:t>Maximum adjacent power levels for 100 kHz channel</w:t>
            </w:r>
          </w:p>
        </w:tc>
        <w:tc>
          <w:tcPr>
            <w:tcW w:w="3150" w:type="dxa"/>
            <w:hideMark/>
          </w:tcPr>
          <w:p w:rsidR="005206BA" w:rsidRPr="005206BA" w:rsidRDefault="005206BA" w:rsidP="005206BA">
            <w:pPr>
              <w:rPr>
                <w:rFonts w:cstheme="minorHAnsi"/>
                <w:lang w:val="fr-FR"/>
              </w:rPr>
            </w:pPr>
            <w:r w:rsidRPr="005206BA">
              <w:rPr>
                <w:rFonts w:cstheme="minorHAnsi"/>
                <w:lang w:val="fr-FR"/>
              </w:rPr>
              <w:t>0 dBc</w:t>
            </w:r>
          </w:p>
          <w:p w:rsidR="005206BA" w:rsidRPr="005206BA" w:rsidRDefault="005206BA" w:rsidP="005206BA">
            <w:pPr>
              <w:rPr>
                <w:rFonts w:cstheme="minorHAnsi"/>
                <w:lang w:val="fr-FR"/>
              </w:rPr>
            </w:pPr>
            <w:r w:rsidRPr="005206BA">
              <w:rPr>
                <w:rFonts w:cstheme="minorHAnsi"/>
                <w:lang w:val="fr-FR"/>
              </w:rPr>
              <w:t>−25 dBc</w:t>
            </w:r>
          </w:p>
          <w:p w:rsidR="005206BA" w:rsidRPr="005206BA" w:rsidRDefault="005206BA" w:rsidP="005206BA">
            <w:pPr>
              <w:rPr>
                <w:rFonts w:cstheme="minorHAnsi"/>
                <w:lang w:val="fr-FR"/>
              </w:rPr>
            </w:pPr>
            <w:r w:rsidRPr="005206BA">
              <w:rPr>
                <w:rFonts w:cstheme="minorHAnsi"/>
                <w:lang w:val="fr-FR"/>
              </w:rPr>
              <w:t>−60 dBc</w:t>
            </w:r>
          </w:p>
        </w:tc>
        <w:tc>
          <w:tcPr>
            <w:tcW w:w="3150" w:type="dxa"/>
            <w:hideMark/>
          </w:tcPr>
          <w:p w:rsidR="005206BA" w:rsidRPr="005206BA" w:rsidRDefault="005206BA" w:rsidP="005206BA">
            <w:pPr>
              <w:rPr>
                <w:rFonts w:cstheme="minorHAnsi"/>
                <w:lang w:val="fr-FR"/>
              </w:rPr>
            </w:pPr>
            <w:r w:rsidRPr="005206BA">
              <w:rPr>
                <w:rFonts w:cstheme="minorHAnsi"/>
                <w:lang w:val="fr-FR"/>
              </w:rPr>
              <w:t>Δ</w:t>
            </w:r>
            <w:r w:rsidRPr="005206BA">
              <w:rPr>
                <w:rFonts w:cstheme="minorHAnsi"/>
                <w:i/>
                <w:iCs/>
                <w:lang w:val="fr-FR"/>
              </w:rPr>
              <w:t>fc</w:t>
            </w:r>
            <w:r w:rsidRPr="005206BA">
              <w:rPr>
                <w:rFonts w:cstheme="minorHAnsi"/>
                <w:lang w:val="fr-FR"/>
              </w:rPr>
              <w:t xml:space="preserve"> &lt; ±50 kHz</w:t>
            </w:r>
          </w:p>
          <w:p w:rsidR="005206BA" w:rsidRPr="005206BA" w:rsidRDefault="005206BA" w:rsidP="005206BA">
            <w:pPr>
              <w:rPr>
                <w:rFonts w:cstheme="minorHAnsi"/>
                <w:lang w:val="fr-FR"/>
              </w:rPr>
            </w:pPr>
            <w:r w:rsidRPr="005206BA">
              <w:rPr>
                <w:rFonts w:cstheme="minorHAnsi"/>
                <w:lang w:val="fr-FR"/>
              </w:rPr>
              <w:t>±50 kHz &lt; Δ</w:t>
            </w:r>
            <w:r w:rsidRPr="005206BA">
              <w:rPr>
                <w:rFonts w:cstheme="minorHAnsi"/>
                <w:i/>
                <w:iCs/>
                <w:lang w:val="fr-FR"/>
              </w:rPr>
              <w:t>fc</w:t>
            </w:r>
            <w:r w:rsidRPr="005206BA">
              <w:rPr>
                <w:rFonts w:cstheme="minorHAnsi"/>
                <w:lang w:val="fr-FR"/>
              </w:rPr>
              <w:t xml:space="preserve"> &lt; ±100 kHz</w:t>
            </w:r>
          </w:p>
          <w:p w:rsidR="005206BA" w:rsidRPr="005206BA" w:rsidRDefault="005206BA" w:rsidP="005206BA">
            <w:pPr>
              <w:rPr>
                <w:rFonts w:cstheme="minorHAnsi"/>
                <w:lang w:val="fr-FR"/>
              </w:rPr>
            </w:pPr>
            <w:r w:rsidRPr="005206BA">
              <w:rPr>
                <w:rFonts w:cstheme="minorHAnsi"/>
                <w:lang w:val="fr-FR"/>
              </w:rPr>
              <w:t>±100 kHz &lt; Δ</w:t>
            </w:r>
            <w:r w:rsidRPr="005206BA">
              <w:rPr>
                <w:rFonts w:cstheme="minorHAnsi"/>
                <w:i/>
                <w:iCs/>
                <w:lang w:val="fr-FR"/>
              </w:rPr>
              <w:t>fc</w:t>
            </w:r>
            <w:r w:rsidRPr="005206BA">
              <w:rPr>
                <w:rFonts w:cstheme="minorHAnsi"/>
                <w:lang w:val="fr-FR"/>
              </w:rPr>
              <w:t xml:space="preserve"> &lt; ±150 kHz</w:t>
            </w:r>
          </w:p>
        </w:tc>
      </w:tr>
    </w:tbl>
    <w:p w:rsidR="005C2D3C" w:rsidRPr="005206BA" w:rsidRDefault="005C2D3C" w:rsidP="009812F2">
      <w:pPr>
        <w:pStyle w:val="Caption"/>
      </w:pPr>
      <w:bookmarkStart w:id="80" w:name="_Toc492059244"/>
      <w:r>
        <w:t xml:space="preserve">Table </w:t>
      </w:r>
      <w:fldSimple w:instr=" SEQ Table \* ARABIC ">
        <w:r w:rsidR="009812F2">
          <w:rPr>
            <w:noProof/>
          </w:rPr>
          <w:t>5</w:t>
        </w:r>
      </w:fldSimple>
      <w:r>
        <w:t xml:space="preserve"> - </w:t>
      </w:r>
      <w:r w:rsidRPr="00AB5D85">
        <w:t>Slotted transmission spectrum for VDES</w:t>
      </w:r>
      <w:bookmarkEnd w:id="80"/>
    </w:p>
    <w:p w:rsidR="005206BA" w:rsidRPr="005206BA" w:rsidRDefault="005206BA" w:rsidP="005206BA">
      <w:pPr>
        <w:rPr>
          <w:rFonts w:asciiTheme="minorHAnsi" w:hAnsiTheme="minorHAnsi" w:cstheme="minorHAnsi"/>
        </w:rPr>
      </w:pPr>
    </w:p>
    <w:p w:rsidR="005206BA" w:rsidRPr="005206BA" w:rsidRDefault="00F674C3" w:rsidP="005206BA">
      <w:pPr>
        <w:jc w:val="center"/>
        <w:rPr>
          <w:rFonts w:asciiTheme="minorHAnsi" w:hAnsiTheme="minorHAnsi" w:cstheme="minorHAnsi"/>
        </w:rPr>
      </w:pPr>
      <w:r>
        <w:rPr>
          <w:rFonts w:asciiTheme="minorHAnsi" w:hAnsiTheme="minorHAnsi" w:cstheme="minorHAnsi"/>
          <w:noProof/>
          <w:lang w:val="en-IE" w:eastAsia="en-IE"/>
        </w:rPr>
        <w:lastRenderedPageBreak/>
        <w:drawing>
          <wp:inline distT="0" distB="0" distL="0" distR="0" wp14:anchorId="37C2670E" wp14:editId="37F844D3">
            <wp:extent cx="3924677" cy="3028898"/>
            <wp:effectExtent l="0" t="0" r="0" b="63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927088" cy="3030758"/>
                    </a:xfrm>
                    <a:prstGeom prst="rect">
                      <a:avLst/>
                    </a:prstGeom>
                    <a:noFill/>
                  </pic:spPr>
                </pic:pic>
              </a:graphicData>
            </a:graphic>
          </wp:inline>
        </w:drawing>
      </w:r>
    </w:p>
    <w:p w:rsidR="005206BA" w:rsidRPr="005206BA" w:rsidRDefault="005C2D3C" w:rsidP="009812F2">
      <w:pPr>
        <w:pStyle w:val="Caption"/>
        <w:rPr>
          <w:rFonts w:cstheme="minorHAnsi"/>
        </w:rPr>
      </w:pPr>
      <w:bookmarkStart w:id="81" w:name="_Toc492059258"/>
      <w:r>
        <w:t xml:space="preserve">Figure </w:t>
      </w:r>
      <w:fldSimple w:instr=" SEQ Figure \* ARABIC ">
        <w:r>
          <w:rPr>
            <w:noProof/>
          </w:rPr>
          <w:t>2</w:t>
        </w:r>
      </w:fldSimple>
      <w:r>
        <w:t xml:space="preserve"> - </w:t>
      </w:r>
      <w:r w:rsidRPr="004674AC">
        <w:t xml:space="preserve">Slotted </w:t>
      </w:r>
      <w:r w:rsidRPr="009812F2">
        <w:t>transmission</w:t>
      </w:r>
      <w:r w:rsidRPr="004674AC">
        <w:t xml:space="preserve"> spectrum for VDES</w:t>
      </w:r>
      <w:bookmarkEnd w:id="81"/>
    </w:p>
    <w:p w:rsidR="005206BA" w:rsidRPr="005206BA" w:rsidRDefault="005206BA" w:rsidP="005206BA">
      <w:pPr>
        <w:pStyle w:val="Heading3"/>
        <w:numPr>
          <w:ilvl w:val="2"/>
          <w:numId w:val="20"/>
        </w:numPr>
        <w:spacing w:before="40"/>
        <w:rPr>
          <w:rFonts w:asciiTheme="minorHAnsi" w:hAnsiTheme="minorHAnsi" w:cstheme="minorHAnsi"/>
        </w:rPr>
      </w:pPr>
      <w:bookmarkStart w:id="82" w:name="_Ref437957749"/>
      <w:bookmarkStart w:id="83" w:name="_Toc456425893"/>
      <w:bookmarkStart w:id="84" w:name="_Toc492059222"/>
      <w:r w:rsidRPr="005206BA">
        <w:rPr>
          <w:rFonts w:asciiTheme="minorHAnsi" w:hAnsiTheme="minorHAnsi" w:cstheme="minorHAnsi"/>
        </w:rPr>
        <w:t>Modulation accuracy</w:t>
      </w:r>
      <w:bookmarkEnd w:id="82"/>
      <w:bookmarkEnd w:id="83"/>
      <w:bookmarkEnd w:id="84"/>
    </w:p>
    <w:p w:rsidR="005206BA" w:rsidRDefault="005206BA" w:rsidP="005206BA">
      <w:pPr>
        <w:rPr>
          <w:rFonts w:asciiTheme="minorHAnsi" w:hAnsiTheme="minorHAnsi" w:cstheme="minorHAnsi"/>
        </w:rPr>
      </w:pPr>
      <w:r w:rsidRPr="005206BA">
        <w:rPr>
          <w:rFonts w:asciiTheme="minorHAnsi" w:hAnsiTheme="minorHAnsi" w:cstheme="minorHAnsi"/>
        </w:rPr>
        <w:t>The Modulation accuracy test for GMSK shall be performed as specified in IEC 61993, 15.1.4.  The following test signals shall be used in addition to using GMSK:</w:t>
      </w:r>
    </w:p>
    <w:p w:rsidR="005C2D3C" w:rsidRPr="005206BA" w:rsidRDefault="005C2D3C" w:rsidP="005206BA">
      <w:pPr>
        <w:rPr>
          <w:rFonts w:asciiTheme="minorHAnsi" w:hAnsiTheme="minorHAnsi" w:cstheme="minorHAnsi"/>
        </w:rPr>
      </w:pPr>
    </w:p>
    <w:p w:rsidR="005206BA" w:rsidRPr="005206BA" w:rsidRDefault="005206BA" w:rsidP="005206BA">
      <w:pPr>
        <w:pStyle w:val="ListParagraph"/>
        <w:numPr>
          <w:ilvl w:val="0"/>
          <w:numId w:val="44"/>
        </w:numPr>
        <w:contextualSpacing/>
        <w:rPr>
          <w:rFonts w:asciiTheme="minorHAnsi" w:hAnsiTheme="minorHAnsi" w:cstheme="minorHAnsi"/>
        </w:rPr>
      </w:pPr>
      <w:r w:rsidRPr="005206BA">
        <w:rPr>
          <w:rFonts w:asciiTheme="minorHAnsi" w:hAnsiTheme="minorHAnsi" w:cstheme="minorHAnsi"/>
        </w:rPr>
        <w:t xml:space="preserve">Test Signal 6, described in </w:t>
      </w:r>
      <w:r w:rsidRPr="005206BA">
        <w:rPr>
          <w:rFonts w:asciiTheme="minorHAnsi" w:hAnsiTheme="minorHAnsi" w:cstheme="minorHAnsi"/>
        </w:rPr>
        <w:fldChar w:fldCharType="begin"/>
      </w:r>
      <w:r w:rsidRPr="005206BA">
        <w:rPr>
          <w:rFonts w:asciiTheme="minorHAnsi" w:hAnsiTheme="minorHAnsi" w:cstheme="minorHAnsi"/>
        </w:rPr>
        <w:instrText xml:space="preserve"> REF _Ref442952725 \r \h  \* MERGEFORMAT </w:instrText>
      </w:r>
      <w:r w:rsidRPr="005206BA">
        <w:rPr>
          <w:rFonts w:asciiTheme="minorHAnsi" w:hAnsiTheme="minorHAnsi" w:cstheme="minorHAnsi"/>
        </w:rPr>
      </w:r>
      <w:r w:rsidRPr="005206BA">
        <w:rPr>
          <w:rFonts w:asciiTheme="minorHAnsi" w:hAnsiTheme="minorHAnsi" w:cstheme="minorHAnsi"/>
        </w:rPr>
        <w:fldChar w:fldCharType="separate"/>
      </w:r>
      <w:r w:rsidRPr="005206BA">
        <w:rPr>
          <w:rFonts w:asciiTheme="minorHAnsi" w:hAnsiTheme="minorHAnsi" w:cstheme="minorHAnsi"/>
        </w:rPr>
        <w:t>4.4.1</w:t>
      </w:r>
      <w:r w:rsidRPr="005206BA">
        <w:rPr>
          <w:rFonts w:asciiTheme="minorHAnsi" w:hAnsiTheme="minorHAnsi" w:cstheme="minorHAnsi"/>
        </w:rPr>
        <w:fldChar w:fldCharType="end"/>
      </w:r>
      <w:r w:rsidRPr="005206BA">
        <w:rPr>
          <w:rFonts w:asciiTheme="minorHAnsi" w:hAnsiTheme="minorHAnsi" w:cstheme="minorHAnsi"/>
        </w:rPr>
        <w:t>.</w:t>
      </w:r>
    </w:p>
    <w:p w:rsidR="005206BA" w:rsidRPr="005206BA" w:rsidRDefault="005206BA" w:rsidP="005206BA">
      <w:pPr>
        <w:pStyle w:val="ListParagraph"/>
        <w:numPr>
          <w:ilvl w:val="0"/>
          <w:numId w:val="44"/>
        </w:numPr>
        <w:contextualSpacing/>
        <w:rPr>
          <w:rFonts w:asciiTheme="minorHAnsi" w:hAnsiTheme="minorHAnsi" w:cstheme="minorHAnsi"/>
        </w:rPr>
      </w:pPr>
      <w:r w:rsidRPr="005206BA">
        <w:rPr>
          <w:rFonts w:asciiTheme="minorHAnsi" w:hAnsiTheme="minorHAnsi" w:cstheme="minorHAnsi"/>
        </w:rPr>
        <w:t xml:space="preserve">Test Signal 7, described in </w:t>
      </w:r>
      <w:r w:rsidRPr="005206BA">
        <w:rPr>
          <w:rFonts w:asciiTheme="minorHAnsi" w:hAnsiTheme="minorHAnsi" w:cstheme="minorHAnsi"/>
        </w:rPr>
        <w:fldChar w:fldCharType="begin"/>
      </w:r>
      <w:r w:rsidRPr="005206BA">
        <w:rPr>
          <w:rFonts w:asciiTheme="minorHAnsi" w:hAnsiTheme="minorHAnsi" w:cstheme="minorHAnsi"/>
        </w:rPr>
        <w:instrText xml:space="preserve"> REF _Ref442952728 \r \h  \* MERGEFORMAT </w:instrText>
      </w:r>
      <w:r w:rsidRPr="005206BA">
        <w:rPr>
          <w:rFonts w:asciiTheme="minorHAnsi" w:hAnsiTheme="minorHAnsi" w:cstheme="minorHAnsi"/>
        </w:rPr>
      </w:r>
      <w:r w:rsidRPr="005206BA">
        <w:rPr>
          <w:rFonts w:asciiTheme="minorHAnsi" w:hAnsiTheme="minorHAnsi" w:cstheme="minorHAnsi"/>
        </w:rPr>
        <w:fldChar w:fldCharType="separate"/>
      </w:r>
      <w:r w:rsidRPr="005206BA">
        <w:rPr>
          <w:rFonts w:asciiTheme="minorHAnsi" w:hAnsiTheme="minorHAnsi" w:cstheme="minorHAnsi"/>
        </w:rPr>
        <w:t>4.4.2</w:t>
      </w:r>
      <w:r w:rsidRPr="005206BA">
        <w:rPr>
          <w:rFonts w:asciiTheme="minorHAnsi" w:hAnsiTheme="minorHAnsi" w:cstheme="minorHAnsi"/>
        </w:rPr>
        <w:fldChar w:fldCharType="end"/>
      </w:r>
      <w:r w:rsidRPr="005206BA">
        <w:rPr>
          <w:rFonts w:asciiTheme="minorHAnsi" w:hAnsiTheme="minorHAnsi" w:cstheme="minorHAnsi"/>
        </w:rPr>
        <w:t>.</w:t>
      </w:r>
    </w:p>
    <w:p w:rsidR="005206BA" w:rsidRPr="005206BA" w:rsidRDefault="005206BA" w:rsidP="005206BA">
      <w:pPr>
        <w:pStyle w:val="ListParagraph"/>
        <w:numPr>
          <w:ilvl w:val="0"/>
          <w:numId w:val="44"/>
        </w:numPr>
        <w:contextualSpacing/>
        <w:rPr>
          <w:rFonts w:asciiTheme="minorHAnsi" w:hAnsiTheme="minorHAnsi" w:cstheme="minorHAnsi"/>
        </w:rPr>
      </w:pPr>
      <w:r w:rsidRPr="005206BA">
        <w:rPr>
          <w:rFonts w:asciiTheme="minorHAnsi" w:hAnsiTheme="minorHAnsi" w:cstheme="minorHAnsi"/>
        </w:rPr>
        <w:t xml:space="preserve">Test Signal 8, described in </w:t>
      </w:r>
      <w:r w:rsidRPr="005206BA">
        <w:rPr>
          <w:rFonts w:asciiTheme="minorHAnsi" w:hAnsiTheme="minorHAnsi" w:cstheme="minorHAnsi"/>
        </w:rPr>
        <w:fldChar w:fldCharType="begin"/>
      </w:r>
      <w:r w:rsidRPr="005206BA">
        <w:rPr>
          <w:rFonts w:asciiTheme="minorHAnsi" w:hAnsiTheme="minorHAnsi" w:cstheme="minorHAnsi"/>
        </w:rPr>
        <w:instrText xml:space="preserve"> REF _Ref442952729 \r \h  \* MERGEFORMAT </w:instrText>
      </w:r>
      <w:r w:rsidRPr="005206BA">
        <w:rPr>
          <w:rFonts w:asciiTheme="minorHAnsi" w:hAnsiTheme="minorHAnsi" w:cstheme="minorHAnsi"/>
        </w:rPr>
      </w:r>
      <w:r w:rsidRPr="005206BA">
        <w:rPr>
          <w:rFonts w:asciiTheme="minorHAnsi" w:hAnsiTheme="minorHAnsi" w:cstheme="minorHAnsi"/>
        </w:rPr>
        <w:fldChar w:fldCharType="separate"/>
      </w:r>
      <w:r w:rsidRPr="005206BA">
        <w:rPr>
          <w:rFonts w:asciiTheme="minorHAnsi" w:hAnsiTheme="minorHAnsi" w:cstheme="minorHAnsi"/>
        </w:rPr>
        <w:t>4.4.3</w:t>
      </w:r>
      <w:r w:rsidRPr="005206BA">
        <w:rPr>
          <w:rFonts w:asciiTheme="minorHAnsi" w:hAnsiTheme="minorHAnsi" w:cstheme="minorHAnsi"/>
        </w:rPr>
        <w:fldChar w:fldCharType="end"/>
      </w:r>
      <w:r w:rsidRPr="005206BA">
        <w:rPr>
          <w:rFonts w:asciiTheme="minorHAnsi" w:hAnsiTheme="minorHAnsi" w:cstheme="minorHAnsi"/>
        </w:rPr>
        <w:t>.</w:t>
      </w:r>
    </w:p>
    <w:p w:rsidR="005206BA" w:rsidRPr="005206BA" w:rsidRDefault="005206BA" w:rsidP="005206BA">
      <w:pPr>
        <w:pStyle w:val="ListParagraph"/>
        <w:numPr>
          <w:ilvl w:val="0"/>
          <w:numId w:val="44"/>
        </w:numPr>
        <w:contextualSpacing/>
        <w:rPr>
          <w:rFonts w:asciiTheme="minorHAnsi" w:hAnsiTheme="minorHAnsi" w:cstheme="minorHAnsi"/>
        </w:rPr>
      </w:pPr>
      <w:r w:rsidRPr="005206BA">
        <w:rPr>
          <w:rFonts w:asciiTheme="minorHAnsi" w:hAnsiTheme="minorHAnsi" w:cstheme="minorHAnsi"/>
        </w:rPr>
        <w:t xml:space="preserve">Test Signal 9, described in </w:t>
      </w:r>
      <w:r w:rsidRPr="005206BA">
        <w:rPr>
          <w:rFonts w:asciiTheme="minorHAnsi" w:hAnsiTheme="minorHAnsi" w:cstheme="minorHAnsi"/>
        </w:rPr>
        <w:fldChar w:fldCharType="begin"/>
      </w:r>
      <w:r w:rsidRPr="005206BA">
        <w:rPr>
          <w:rFonts w:asciiTheme="minorHAnsi" w:hAnsiTheme="minorHAnsi" w:cstheme="minorHAnsi"/>
        </w:rPr>
        <w:instrText xml:space="preserve"> REF _Ref442952730 \r \h  \* MERGEFORMAT </w:instrText>
      </w:r>
      <w:r w:rsidRPr="005206BA">
        <w:rPr>
          <w:rFonts w:asciiTheme="minorHAnsi" w:hAnsiTheme="minorHAnsi" w:cstheme="minorHAnsi"/>
        </w:rPr>
      </w:r>
      <w:r w:rsidRPr="005206BA">
        <w:rPr>
          <w:rFonts w:asciiTheme="minorHAnsi" w:hAnsiTheme="minorHAnsi" w:cstheme="minorHAnsi"/>
        </w:rPr>
        <w:fldChar w:fldCharType="separate"/>
      </w:r>
      <w:r w:rsidRPr="005206BA">
        <w:rPr>
          <w:rFonts w:asciiTheme="minorHAnsi" w:hAnsiTheme="minorHAnsi" w:cstheme="minorHAnsi"/>
        </w:rPr>
        <w:t>4.4.4</w:t>
      </w:r>
      <w:r w:rsidRPr="005206BA">
        <w:rPr>
          <w:rFonts w:asciiTheme="minorHAnsi" w:hAnsiTheme="minorHAnsi" w:cstheme="minorHAnsi"/>
        </w:rPr>
        <w:fldChar w:fldCharType="end"/>
      </w:r>
      <w:r w:rsidRPr="005206BA">
        <w:rPr>
          <w:rFonts w:asciiTheme="minorHAnsi" w:hAnsiTheme="minorHAnsi" w:cstheme="minorHAnsi"/>
        </w:rPr>
        <w:t>.</w:t>
      </w:r>
    </w:p>
    <w:p w:rsidR="005206BA" w:rsidRPr="005206BA" w:rsidRDefault="005206BA" w:rsidP="005206BA">
      <w:pPr>
        <w:rPr>
          <w:rFonts w:asciiTheme="minorHAnsi" w:hAnsiTheme="minorHAnsi" w:cstheme="minorHAnsi"/>
          <w:highlight w:val="yellow"/>
        </w:rPr>
      </w:pPr>
    </w:p>
    <w:p w:rsidR="005206BA" w:rsidRPr="005206BA" w:rsidRDefault="005206BA" w:rsidP="005206BA">
      <w:pPr>
        <w:rPr>
          <w:rFonts w:asciiTheme="minorHAnsi" w:hAnsiTheme="minorHAnsi" w:cstheme="minorHAnsi"/>
        </w:rPr>
      </w:pPr>
      <w:r w:rsidRPr="005206BA">
        <w:rPr>
          <w:rFonts w:asciiTheme="minorHAnsi" w:hAnsiTheme="minorHAnsi" w:cstheme="minorHAnsi"/>
        </w:rPr>
        <w:t>An Error Vector Magnitude (EVM) measurement shall be used to verify the VDE modulation performance.  The required results are listed in</w:t>
      </w:r>
      <w:r w:rsidR="005C2D3C">
        <w:rPr>
          <w:rFonts w:asciiTheme="minorHAnsi" w:hAnsiTheme="minorHAnsi" w:cstheme="minorHAnsi"/>
        </w:rPr>
        <w:t xml:space="preserve"> Table 6</w:t>
      </w:r>
      <w:r w:rsidRPr="005206BA">
        <w:rPr>
          <w:rFonts w:asciiTheme="minorHAnsi" w:hAnsiTheme="minorHAnsi" w:cstheme="minorHAnsi"/>
        </w:rPr>
        <w:t>.</w:t>
      </w:r>
    </w:p>
    <w:p w:rsidR="005206BA" w:rsidRPr="005206BA" w:rsidRDefault="005206BA" w:rsidP="005206BA">
      <w:pPr>
        <w:rPr>
          <w:rFonts w:asciiTheme="minorHAnsi" w:hAnsiTheme="minorHAnsi" w:cstheme="minorHAnsi"/>
        </w:rPr>
      </w:pPr>
    </w:p>
    <w:tbl>
      <w:tblPr>
        <w:tblStyle w:val="TableGrid"/>
        <w:tblW w:w="0" w:type="auto"/>
        <w:tblInd w:w="198" w:type="dxa"/>
        <w:tblLook w:val="04A0" w:firstRow="1" w:lastRow="0" w:firstColumn="1" w:lastColumn="0" w:noHBand="0" w:noVBand="1"/>
      </w:tblPr>
      <w:tblGrid>
        <w:gridCol w:w="3908"/>
        <w:gridCol w:w="5722"/>
      </w:tblGrid>
      <w:tr w:rsidR="005206BA" w:rsidRPr="005206BA" w:rsidTr="005C2D3C">
        <w:tc>
          <w:tcPr>
            <w:tcW w:w="3908" w:type="dxa"/>
          </w:tcPr>
          <w:p w:rsidR="005206BA" w:rsidRPr="005206BA" w:rsidRDefault="005206BA" w:rsidP="005206BA">
            <w:pPr>
              <w:rPr>
                <w:rFonts w:cstheme="minorHAnsi"/>
                <w:b/>
              </w:rPr>
            </w:pPr>
            <w:r w:rsidRPr="005206BA">
              <w:rPr>
                <w:rFonts w:cstheme="minorHAnsi"/>
                <w:b/>
              </w:rPr>
              <w:t>Test Signal</w:t>
            </w:r>
          </w:p>
        </w:tc>
        <w:tc>
          <w:tcPr>
            <w:tcW w:w="5722" w:type="dxa"/>
          </w:tcPr>
          <w:p w:rsidR="005206BA" w:rsidRPr="005206BA" w:rsidRDefault="005206BA" w:rsidP="005206BA">
            <w:pPr>
              <w:rPr>
                <w:rFonts w:cstheme="minorHAnsi"/>
                <w:b/>
              </w:rPr>
            </w:pPr>
            <w:r w:rsidRPr="005206BA">
              <w:rPr>
                <w:rFonts w:cstheme="minorHAnsi"/>
                <w:b/>
              </w:rPr>
              <w:t>Maximum EVM [%]</w:t>
            </w:r>
          </w:p>
        </w:tc>
      </w:tr>
      <w:tr w:rsidR="005206BA" w:rsidRPr="005206BA" w:rsidTr="005C2D3C">
        <w:tc>
          <w:tcPr>
            <w:tcW w:w="3908" w:type="dxa"/>
          </w:tcPr>
          <w:p w:rsidR="005206BA" w:rsidRPr="005206BA" w:rsidRDefault="005206BA" w:rsidP="005206BA">
            <w:pPr>
              <w:rPr>
                <w:rFonts w:cstheme="minorHAnsi"/>
              </w:rPr>
            </w:pPr>
            <w:r w:rsidRPr="005206BA">
              <w:rPr>
                <w:rFonts w:cstheme="minorHAnsi"/>
              </w:rPr>
              <w:t>Test Signal 6.</w:t>
            </w:r>
          </w:p>
        </w:tc>
        <w:tc>
          <w:tcPr>
            <w:tcW w:w="5722" w:type="dxa"/>
          </w:tcPr>
          <w:p w:rsidR="005206BA" w:rsidRPr="005206BA" w:rsidRDefault="005206BA" w:rsidP="005206BA">
            <w:pPr>
              <w:rPr>
                <w:rFonts w:cstheme="minorHAnsi"/>
              </w:rPr>
            </w:pPr>
            <w:r w:rsidRPr="005206BA">
              <w:rPr>
                <w:rFonts w:cstheme="minorHAnsi"/>
              </w:rPr>
              <w:t>5</w:t>
            </w:r>
          </w:p>
        </w:tc>
      </w:tr>
      <w:tr w:rsidR="005206BA" w:rsidRPr="005206BA" w:rsidTr="005C2D3C">
        <w:tc>
          <w:tcPr>
            <w:tcW w:w="3908" w:type="dxa"/>
          </w:tcPr>
          <w:p w:rsidR="005206BA" w:rsidRPr="005206BA" w:rsidRDefault="005206BA" w:rsidP="005206BA">
            <w:pPr>
              <w:rPr>
                <w:rFonts w:cstheme="minorHAnsi"/>
              </w:rPr>
            </w:pPr>
            <w:r w:rsidRPr="005206BA">
              <w:rPr>
                <w:rFonts w:cstheme="minorHAnsi"/>
              </w:rPr>
              <w:t>Test Signal 7.</w:t>
            </w:r>
          </w:p>
        </w:tc>
        <w:tc>
          <w:tcPr>
            <w:tcW w:w="5722" w:type="dxa"/>
          </w:tcPr>
          <w:p w:rsidR="005206BA" w:rsidRPr="005206BA" w:rsidRDefault="005206BA" w:rsidP="005206BA">
            <w:pPr>
              <w:rPr>
                <w:rFonts w:cstheme="minorHAnsi"/>
              </w:rPr>
            </w:pPr>
            <w:r w:rsidRPr="005206BA">
              <w:rPr>
                <w:rFonts w:cstheme="minorHAnsi"/>
              </w:rPr>
              <w:t>5</w:t>
            </w:r>
          </w:p>
        </w:tc>
      </w:tr>
      <w:tr w:rsidR="005206BA" w:rsidRPr="005206BA" w:rsidTr="005C2D3C">
        <w:tc>
          <w:tcPr>
            <w:tcW w:w="3908" w:type="dxa"/>
          </w:tcPr>
          <w:p w:rsidR="005206BA" w:rsidRPr="005206BA" w:rsidRDefault="005206BA" w:rsidP="005206BA">
            <w:pPr>
              <w:rPr>
                <w:rFonts w:cstheme="minorHAnsi"/>
              </w:rPr>
            </w:pPr>
            <w:r w:rsidRPr="005206BA">
              <w:rPr>
                <w:rFonts w:cstheme="minorHAnsi"/>
              </w:rPr>
              <w:t>Test Signal 8.</w:t>
            </w:r>
          </w:p>
        </w:tc>
        <w:tc>
          <w:tcPr>
            <w:tcW w:w="5722" w:type="dxa"/>
          </w:tcPr>
          <w:p w:rsidR="005206BA" w:rsidRPr="005206BA" w:rsidRDefault="005206BA" w:rsidP="005206BA">
            <w:pPr>
              <w:rPr>
                <w:rFonts w:cstheme="minorHAnsi"/>
              </w:rPr>
            </w:pPr>
            <w:r w:rsidRPr="005206BA">
              <w:rPr>
                <w:rFonts w:cstheme="minorHAnsi"/>
              </w:rPr>
              <w:t>5</w:t>
            </w:r>
          </w:p>
        </w:tc>
      </w:tr>
      <w:tr w:rsidR="005206BA" w:rsidRPr="005206BA" w:rsidTr="005C2D3C">
        <w:tc>
          <w:tcPr>
            <w:tcW w:w="3908" w:type="dxa"/>
          </w:tcPr>
          <w:p w:rsidR="005206BA" w:rsidRPr="005206BA" w:rsidRDefault="005206BA" w:rsidP="005206BA">
            <w:pPr>
              <w:rPr>
                <w:rFonts w:cstheme="minorHAnsi"/>
              </w:rPr>
            </w:pPr>
            <w:r w:rsidRPr="005206BA">
              <w:rPr>
                <w:rFonts w:cstheme="minorHAnsi"/>
              </w:rPr>
              <w:t>Test Signal 9.</w:t>
            </w:r>
          </w:p>
        </w:tc>
        <w:tc>
          <w:tcPr>
            <w:tcW w:w="5722" w:type="dxa"/>
          </w:tcPr>
          <w:p w:rsidR="005206BA" w:rsidRPr="005206BA" w:rsidRDefault="005206BA" w:rsidP="005206BA">
            <w:pPr>
              <w:rPr>
                <w:rFonts w:cstheme="minorHAnsi"/>
              </w:rPr>
            </w:pPr>
            <w:r w:rsidRPr="005206BA">
              <w:rPr>
                <w:rFonts w:cstheme="minorHAnsi"/>
              </w:rPr>
              <w:t>5</w:t>
            </w:r>
          </w:p>
        </w:tc>
      </w:tr>
    </w:tbl>
    <w:p w:rsidR="005C2D3C" w:rsidRPr="005206BA" w:rsidRDefault="005C2D3C" w:rsidP="009812F2">
      <w:pPr>
        <w:pStyle w:val="Caption"/>
      </w:pPr>
      <w:bookmarkStart w:id="85" w:name="_Toc492059245"/>
      <w:r>
        <w:t xml:space="preserve">Table </w:t>
      </w:r>
      <w:fldSimple w:instr=" SEQ Table \* ARABIC ">
        <w:r w:rsidR="009812F2">
          <w:rPr>
            <w:noProof/>
          </w:rPr>
          <w:t>6</w:t>
        </w:r>
      </w:fldSimple>
      <w:r>
        <w:t xml:space="preserve"> - </w:t>
      </w:r>
      <w:r w:rsidRPr="00D35120">
        <w:t>Required VDE Modulation accuracy results</w:t>
      </w:r>
      <w:bookmarkEnd w:id="85"/>
    </w:p>
    <w:p w:rsidR="005206BA" w:rsidRPr="005206BA" w:rsidRDefault="005206BA" w:rsidP="005206BA">
      <w:pPr>
        <w:pStyle w:val="Heading3"/>
        <w:numPr>
          <w:ilvl w:val="2"/>
          <w:numId w:val="20"/>
        </w:numPr>
        <w:spacing w:before="40"/>
        <w:rPr>
          <w:rFonts w:asciiTheme="minorHAnsi" w:hAnsiTheme="minorHAnsi" w:cstheme="minorHAnsi"/>
        </w:rPr>
      </w:pPr>
      <w:bookmarkStart w:id="86" w:name="_Ref456343805"/>
      <w:bookmarkStart w:id="87" w:name="_Toc456425894"/>
      <w:bookmarkStart w:id="88" w:name="_Toc492059223"/>
      <w:r w:rsidRPr="005206BA">
        <w:rPr>
          <w:rFonts w:asciiTheme="minorHAnsi" w:hAnsiTheme="minorHAnsi" w:cstheme="minorHAnsi"/>
        </w:rPr>
        <w:t>Transmitter output power characteristics</w:t>
      </w:r>
      <w:bookmarkEnd w:id="86"/>
      <w:bookmarkEnd w:id="87"/>
      <w:bookmarkEnd w:id="88"/>
    </w:p>
    <w:p w:rsidR="005206BA" w:rsidRPr="005206BA" w:rsidRDefault="005206BA" w:rsidP="005206BA">
      <w:pPr>
        <w:rPr>
          <w:rFonts w:asciiTheme="minorHAnsi" w:hAnsiTheme="minorHAnsi" w:cstheme="minorHAnsi"/>
        </w:rPr>
      </w:pPr>
      <w:r w:rsidRPr="005206BA">
        <w:rPr>
          <w:rFonts w:asciiTheme="minorHAnsi" w:hAnsiTheme="minorHAnsi" w:cstheme="minorHAnsi"/>
        </w:rPr>
        <w:t xml:space="preserve">The transmitter output power characteristics test for GMSK shall be performed as specified in IEC 61993, 15.1.5.  The additional VDE test signals described in </w:t>
      </w:r>
      <w:r w:rsidRPr="005206BA">
        <w:rPr>
          <w:rFonts w:asciiTheme="minorHAnsi" w:hAnsiTheme="minorHAnsi" w:cstheme="minorHAnsi"/>
        </w:rPr>
        <w:fldChar w:fldCharType="begin"/>
      </w:r>
      <w:r w:rsidRPr="005206BA">
        <w:rPr>
          <w:rFonts w:asciiTheme="minorHAnsi" w:hAnsiTheme="minorHAnsi" w:cstheme="minorHAnsi"/>
        </w:rPr>
        <w:instrText xml:space="preserve"> REF _Ref437957749 \n \h  \* MERGEFORMAT </w:instrText>
      </w:r>
      <w:r w:rsidRPr="005206BA">
        <w:rPr>
          <w:rFonts w:asciiTheme="minorHAnsi" w:hAnsiTheme="minorHAnsi" w:cstheme="minorHAnsi"/>
        </w:rPr>
      </w:r>
      <w:r w:rsidRPr="005206BA">
        <w:rPr>
          <w:rFonts w:asciiTheme="minorHAnsi" w:hAnsiTheme="minorHAnsi" w:cstheme="minorHAnsi"/>
        </w:rPr>
        <w:fldChar w:fldCharType="separate"/>
      </w:r>
      <w:r w:rsidRPr="005206BA">
        <w:rPr>
          <w:rFonts w:asciiTheme="minorHAnsi" w:hAnsiTheme="minorHAnsi" w:cstheme="minorHAnsi"/>
        </w:rPr>
        <w:t>10.1.3</w:t>
      </w:r>
      <w:r w:rsidRPr="005206BA">
        <w:rPr>
          <w:rFonts w:asciiTheme="minorHAnsi" w:hAnsiTheme="minorHAnsi" w:cstheme="minorHAnsi"/>
        </w:rPr>
        <w:fldChar w:fldCharType="end"/>
      </w:r>
      <w:r w:rsidRPr="005206BA">
        <w:rPr>
          <w:rFonts w:asciiTheme="minorHAnsi" w:hAnsiTheme="minorHAnsi" w:cstheme="minorHAnsi"/>
        </w:rPr>
        <w:t xml:space="preserve"> shall also be used.</w:t>
      </w:r>
    </w:p>
    <w:p w:rsidR="001550EE" w:rsidRDefault="001550EE">
      <w:pPr>
        <w:rPr>
          <w:rFonts w:asciiTheme="minorHAnsi" w:hAnsiTheme="minorHAnsi" w:cstheme="minorHAnsi"/>
        </w:rPr>
      </w:pPr>
      <w:r>
        <w:rPr>
          <w:rFonts w:asciiTheme="minorHAnsi" w:hAnsiTheme="minorHAnsi" w:cstheme="minorHAnsi"/>
        </w:rPr>
        <w:br w:type="page"/>
      </w:r>
    </w:p>
    <w:p w:rsidR="005206BA" w:rsidRPr="005206BA" w:rsidRDefault="005206BA" w:rsidP="005206BA">
      <w:pPr>
        <w:rPr>
          <w:rFonts w:asciiTheme="minorHAnsi" w:hAnsiTheme="minorHAnsi" w:cstheme="minorHAnsi"/>
        </w:rPr>
      </w:pPr>
    </w:p>
    <w:p w:rsidR="005206BA" w:rsidRPr="005206BA" w:rsidRDefault="005206BA" w:rsidP="005206BA">
      <w:pPr>
        <w:pStyle w:val="Heading2"/>
        <w:keepLines/>
        <w:numPr>
          <w:ilvl w:val="1"/>
          <w:numId w:val="20"/>
        </w:numPr>
        <w:spacing w:before="40"/>
        <w:jc w:val="left"/>
        <w:rPr>
          <w:rFonts w:asciiTheme="minorHAnsi" w:hAnsiTheme="minorHAnsi" w:cstheme="minorHAnsi"/>
        </w:rPr>
      </w:pPr>
      <w:bookmarkStart w:id="89" w:name="_Toc456425895"/>
      <w:bookmarkStart w:id="90" w:name="_Toc492059224"/>
      <w:r w:rsidRPr="005206BA">
        <w:rPr>
          <w:rFonts w:asciiTheme="minorHAnsi" w:hAnsiTheme="minorHAnsi" w:cstheme="minorHAnsi"/>
        </w:rPr>
        <w:t>TDMA receiver</w:t>
      </w:r>
      <w:bookmarkEnd w:id="89"/>
      <w:bookmarkEnd w:id="90"/>
    </w:p>
    <w:p w:rsidR="005206BA" w:rsidRPr="005206BA" w:rsidRDefault="005206BA" w:rsidP="005206BA">
      <w:pPr>
        <w:rPr>
          <w:rFonts w:asciiTheme="minorHAnsi" w:hAnsiTheme="minorHAnsi" w:cstheme="minorHAnsi"/>
        </w:rPr>
      </w:pPr>
      <w:r w:rsidRPr="005206BA">
        <w:rPr>
          <w:rFonts w:asciiTheme="minorHAnsi" w:hAnsiTheme="minorHAnsi" w:cstheme="minorHAnsi"/>
        </w:rPr>
        <w:t xml:space="preserve">The receiver shall be tested as specified by IEC 61993, 15.2.  Additional testing is done for VDE (R-REC-M.2092).  </w:t>
      </w:r>
      <w:r w:rsidR="005C2D3C">
        <w:rPr>
          <w:rFonts w:asciiTheme="minorHAnsi" w:hAnsiTheme="minorHAnsi" w:cstheme="minorHAnsi"/>
        </w:rPr>
        <w:t xml:space="preserve">Table 7 </w:t>
      </w:r>
      <w:r w:rsidRPr="005206BA">
        <w:rPr>
          <w:rFonts w:asciiTheme="minorHAnsi" w:hAnsiTheme="minorHAnsi" w:cstheme="minorHAnsi"/>
        </w:rPr>
        <w:t xml:space="preserve">lists the receiver tests that are performed with the clause in the IEC 61993 document that applies to the test.  If additional testing is done for </w:t>
      </w:r>
      <w:r w:rsidR="008B19DC">
        <w:rPr>
          <w:rFonts w:asciiTheme="minorHAnsi" w:hAnsiTheme="minorHAnsi" w:cstheme="minorHAnsi"/>
        </w:rPr>
        <w:t xml:space="preserve">ASM and </w:t>
      </w:r>
      <w:r w:rsidRPr="005206BA">
        <w:rPr>
          <w:rFonts w:asciiTheme="minorHAnsi" w:hAnsiTheme="minorHAnsi" w:cstheme="minorHAnsi"/>
        </w:rPr>
        <w:t xml:space="preserve">VDE, then the VDE Additions column in </w:t>
      </w:r>
      <w:r w:rsidR="000308EA">
        <w:rPr>
          <w:rFonts w:asciiTheme="minorHAnsi" w:hAnsiTheme="minorHAnsi" w:cstheme="minorHAnsi"/>
        </w:rPr>
        <w:t>Table 7</w:t>
      </w:r>
      <w:r w:rsidRPr="005206BA">
        <w:rPr>
          <w:rFonts w:asciiTheme="minorHAnsi" w:hAnsiTheme="minorHAnsi" w:cstheme="minorHAnsi"/>
        </w:rPr>
        <w:t xml:space="preserve"> specifies the section number in this document that describes the additions for the test.  If there is no deviation from the IEC 61993 requirement, then a dash is placed in the VDE Additions column.</w:t>
      </w:r>
    </w:p>
    <w:p w:rsidR="005206BA" w:rsidRPr="005206BA" w:rsidRDefault="005206BA" w:rsidP="005206BA">
      <w:pPr>
        <w:rPr>
          <w:rFonts w:asciiTheme="minorHAnsi" w:hAnsiTheme="minorHAnsi" w:cstheme="minorHAnsi"/>
        </w:rPr>
      </w:pPr>
    </w:p>
    <w:tbl>
      <w:tblPr>
        <w:tblStyle w:val="TableGrid"/>
        <w:tblW w:w="9630" w:type="dxa"/>
        <w:tblInd w:w="198" w:type="dxa"/>
        <w:tblLook w:val="04A0" w:firstRow="1" w:lastRow="0" w:firstColumn="1" w:lastColumn="0" w:noHBand="0" w:noVBand="1"/>
      </w:tblPr>
      <w:tblGrid>
        <w:gridCol w:w="5131"/>
        <w:gridCol w:w="1757"/>
        <w:gridCol w:w="2742"/>
      </w:tblGrid>
      <w:tr w:rsidR="005206BA" w:rsidRPr="005206BA" w:rsidTr="005C2D3C">
        <w:tc>
          <w:tcPr>
            <w:tcW w:w="5131" w:type="dxa"/>
          </w:tcPr>
          <w:p w:rsidR="005206BA" w:rsidRPr="005206BA" w:rsidRDefault="005206BA" w:rsidP="005206BA">
            <w:pPr>
              <w:rPr>
                <w:rFonts w:cstheme="minorHAnsi"/>
                <w:b/>
              </w:rPr>
            </w:pPr>
            <w:r w:rsidRPr="005206BA">
              <w:rPr>
                <w:rFonts w:cstheme="minorHAnsi"/>
                <w:b/>
              </w:rPr>
              <w:t>Test Description</w:t>
            </w:r>
          </w:p>
        </w:tc>
        <w:tc>
          <w:tcPr>
            <w:tcW w:w="1757" w:type="dxa"/>
          </w:tcPr>
          <w:p w:rsidR="005206BA" w:rsidRPr="005206BA" w:rsidRDefault="005206BA" w:rsidP="005206BA">
            <w:pPr>
              <w:rPr>
                <w:rFonts w:cstheme="minorHAnsi"/>
                <w:b/>
              </w:rPr>
            </w:pPr>
            <w:r w:rsidRPr="005206BA">
              <w:rPr>
                <w:rFonts w:cstheme="minorHAnsi"/>
                <w:b/>
              </w:rPr>
              <w:t>IEC 61993</w:t>
            </w:r>
          </w:p>
        </w:tc>
        <w:tc>
          <w:tcPr>
            <w:tcW w:w="2742" w:type="dxa"/>
          </w:tcPr>
          <w:p w:rsidR="005206BA" w:rsidRPr="005206BA" w:rsidRDefault="005206BA" w:rsidP="005206BA">
            <w:pPr>
              <w:rPr>
                <w:rFonts w:cstheme="minorHAnsi"/>
                <w:b/>
              </w:rPr>
            </w:pPr>
            <w:r w:rsidRPr="005206BA">
              <w:rPr>
                <w:rFonts w:cstheme="minorHAnsi"/>
                <w:b/>
              </w:rPr>
              <w:t>VDE Additions</w:t>
            </w:r>
          </w:p>
        </w:tc>
      </w:tr>
      <w:tr w:rsidR="005206BA" w:rsidRPr="005206BA" w:rsidTr="005C2D3C">
        <w:trPr>
          <w:trHeight w:val="247"/>
        </w:trPr>
        <w:tc>
          <w:tcPr>
            <w:tcW w:w="5131" w:type="dxa"/>
          </w:tcPr>
          <w:p w:rsidR="005206BA" w:rsidRPr="005206BA" w:rsidRDefault="005206BA" w:rsidP="005206BA">
            <w:pPr>
              <w:rPr>
                <w:rFonts w:cstheme="minorHAnsi"/>
              </w:rPr>
            </w:pPr>
            <w:r w:rsidRPr="005206BA">
              <w:rPr>
                <w:rFonts w:cstheme="minorHAnsi"/>
              </w:rPr>
              <w:t>Sensitivity</w:t>
            </w:r>
          </w:p>
        </w:tc>
        <w:tc>
          <w:tcPr>
            <w:tcW w:w="1757" w:type="dxa"/>
          </w:tcPr>
          <w:p w:rsidR="005206BA" w:rsidRPr="005206BA" w:rsidRDefault="005206BA" w:rsidP="005206BA">
            <w:pPr>
              <w:rPr>
                <w:rFonts w:cstheme="minorHAnsi"/>
              </w:rPr>
            </w:pPr>
            <w:r w:rsidRPr="005206BA">
              <w:rPr>
                <w:rFonts w:cstheme="minorHAnsi"/>
              </w:rPr>
              <w:t>15.2.1</w:t>
            </w:r>
          </w:p>
        </w:tc>
        <w:tc>
          <w:tcPr>
            <w:tcW w:w="2742" w:type="dxa"/>
          </w:tcPr>
          <w:p w:rsidR="005206BA" w:rsidRPr="005206BA" w:rsidRDefault="005206BA" w:rsidP="005206BA">
            <w:pPr>
              <w:rPr>
                <w:rFonts w:cstheme="minorHAnsi"/>
              </w:rPr>
            </w:pPr>
            <w:r w:rsidRPr="005206BA">
              <w:rPr>
                <w:rFonts w:cstheme="minorHAnsi"/>
              </w:rPr>
              <w:fldChar w:fldCharType="begin"/>
            </w:r>
            <w:r w:rsidRPr="005206BA">
              <w:rPr>
                <w:rFonts w:cstheme="minorHAnsi"/>
              </w:rPr>
              <w:instrText xml:space="preserve"> REF _Ref437959734 \r \h  \* MERGEFORMAT </w:instrText>
            </w:r>
            <w:r w:rsidRPr="005206BA">
              <w:rPr>
                <w:rFonts w:cstheme="minorHAnsi"/>
              </w:rPr>
            </w:r>
            <w:r w:rsidRPr="005206BA">
              <w:rPr>
                <w:rFonts w:cstheme="minorHAnsi"/>
              </w:rPr>
              <w:fldChar w:fldCharType="separate"/>
            </w:r>
            <w:r w:rsidRPr="005206BA">
              <w:rPr>
                <w:rFonts w:cstheme="minorHAnsi"/>
              </w:rPr>
              <w:t>10.2.1</w:t>
            </w:r>
            <w:r w:rsidRPr="005206BA">
              <w:rPr>
                <w:rFonts w:cstheme="minorHAnsi"/>
              </w:rPr>
              <w:fldChar w:fldCharType="end"/>
            </w:r>
          </w:p>
        </w:tc>
      </w:tr>
      <w:tr w:rsidR="005206BA" w:rsidRPr="005206BA" w:rsidTr="005C2D3C">
        <w:trPr>
          <w:trHeight w:val="205"/>
        </w:trPr>
        <w:tc>
          <w:tcPr>
            <w:tcW w:w="5131" w:type="dxa"/>
          </w:tcPr>
          <w:p w:rsidR="005206BA" w:rsidRPr="005206BA" w:rsidRDefault="005206BA" w:rsidP="005206BA">
            <w:pPr>
              <w:rPr>
                <w:rFonts w:cstheme="minorHAnsi"/>
              </w:rPr>
            </w:pPr>
            <w:r w:rsidRPr="005206BA">
              <w:rPr>
                <w:rFonts w:cstheme="minorHAnsi"/>
              </w:rPr>
              <w:t>Error behaviour at high input levels</w:t>
            </w:r>
          </w:p>
        </w:tc>
        <w:tc>
          <w:tcPr>
            <w:tcW w:w="1757" w:type="dxa"/>
          </w:tcPr>
          <w:p w:rsidR="005206BA" w:rsidRPr="005206BA" w:rsidRDefault="005206BA" w:rsidP="005206BA">
            <w:pPr>
              <w:rPr>
                <w:rFonts w:cstheme="minorHAnsi"/>
              </w:rPr>
            </w:pPr>
            <w:r w:rsidRPr="005206BA">
              <w:rPr>
                <w:rFonts w:cstheme="minorHAnsi"/>
              </w:rPr>
              <w:t>15.2.2</w:t>
            </w:r>
          </w:p>
        </w:tc>
        <w:tc>
          <w:tcPr>
            <w:tcW w:w="2742" w:type="dxa"/>
          </w:tcPr>
          <w:p w:rsidR="005206BA" w:rsidRPr="005206BA" w:rsidRDefault="005206BA" w:rsidP="005206BA">
            <w:pPr>
              <w:rPr>
                <w:rFonts w:cstheme="minorHAnsi"/>
              </w:rPr>
            </w:pPr>
            <w:r w:rsidRPr="005206BA">
              <w:rPr>
                <w:rFonts w:cstheme="minorHAnsi"/>
              </w:rPr>
              <w:fldChar w:fldCharType="begin"/>
            </w:r>
            <w:r w:rsidRPr="005206BA">
              <w:rPr>
                <w:rFonts w:cstheme="minorHAnsi"/>
              </w:rPr>
              <w:instrText xml:space="preserve"> REF _Ref438020750 \r \h  \* MERGEFORMAT </w:instrText>
            </w:r>
            <w:r w:rsidRPr="005206BA">
              <w:rPr>
                <w:rFonts w:cstheme="minorHAnsi"/>
              </w:rPr>
            </w:r>
            <w:r w:rsidRPr="005206BA">
              <w:rPr>
                <w:rFonts w:cstheme="minorHAnsi"/>
              </w:rPr>
              <w:fldChar w:fldCharType="separate"/>
            </w:r>
            <w:r w:rsidRPr="005206BA">
              <w:rPr>
                <w:rFonts w:cstheme="minorHAnsi"/>
              </w:rPr>
              <w:t>10.2.2</w:t>
            </w:r>
            <w:r w:rsidRPr="005206BA">
              <w:rPr>
                <w:rFonts w:cstheme="minorHAnsi"/>
              </w:rPr>
              <w:fldChar w:fldCharType="end"/>
            </w:r>
          </w:p>
        </w:tc>
      </w:tr>
      <w:tr w:rsidR="005206BA" w:rsidRPr="005206BA" w:rsidTr="005C2D3C">
        <w:trPr>
          <w:trHeight w:val="205"/>
        </w:trPr>
        <w:tc>
          <w:tcPr>
            <w:tcW w:w="5131" w:type="dxa"/>
          </w:tcPr>
          <w:p w:rsidR="005206BA" w:rsidRPr="005206BA" w:rsidRDefault="005206BA" w:rsidP="005206BA">
            <w:pPr>
              <w:rPr>
                <w:rFonts w:cstheme="minorHAnsi"/>
              </w:rPr>
            </w:pPr>
            <w:r w:rsidRPr="005206BA">
              <w:rPr>
                <w:rFonts w:cstheme="minorHAnsi"/>
              </w:rPr>
              <w:t>Co-channel rejection</w:t>
            </w:r>
          </w:p>
        </w:tc>
        <w:tc>
          <w:tcPr>
            <w:tcW w:w="1757" w:type="dxa"/>
          </w:tcPr>
          <w:p w:rsidR="005206BA" w:rsidRPr="005206BA" w:rsidRDefault="005206BA" w:rsidP="005206BA">
            <w:pPr>
              <w:rPr>
                <w:rFonts w:cstheme="minorHAnsi"/>
              </w:rPr>
            </w:pPr>
            <w:r w:rsidRPr="005206BA">
              <w:rPr>
                <w:rFonts w:cstheme="minorHAnsi"/>
              </w:rPr>
              <w:t>15.2.3</w:t>
            </w:r>
          </w:p>
        </w:tc>
        <w:tc>
          <w:tcPr>
            <w:tcW w:w="2742" w:type="dxa"/>
          </w:tcPr>
          <w:p w:rsidR="005206BA" w:rsidRPr="005206BA" w:rsidRDefault="005206BA" w:rsidP="005206BA">
            <w:pPr>
              <w:rPr>
                <w:rFonts w:cstheme="minorHAnsi"/>
              </w:rPr>
            </w:pPr>
            <w:r w:rsidRPr="005206BA">
              <w:rPr>
                <w:rFonts w:cstheme="minorHAnsi"/>
              </w:rPr>
              <w:fldChar w:fldCharType="begin"/>
            </w:r>
            <w:r w:rsidRPr="005206BA">
              <w:rPr>
                <w:rFonts w:cstheme="minorHAnsi"/>
              </w:rPr>
              <w:instrText xml:space="preserve"> REF _Ref438022048 \r \h  \* MERGEFORMAT </w:instrText>
            </w:r>
            <w:r w:rsidRPr="005206BA">
              <w:rPr>
                <w:rFonts w:cstheme="minorHAnsi"/>
              </w:rPr>
            </w:r>
            <w:r w:rsidRPr="005206BA">
              <w:rPr>
                <w:rFonts w:cstheme="minorHAnsi"/>
              </w:rPr>
              <w:fldChar w:fldCharType="separate"/>
            </w:r>
            <w:r w:rsidRPr="005206BA">
              <w:rPr>
                <w:rFonts w:cstheme="minorHAnsi"/>
              </w:rPr>
              <w:t>10.2.3</w:t>
            </w:r>
            <w:r w:rsidRPr="005206BA">
              <w:rPr>
                <w:rFonts w:cstheme="minorHAnsi"/>
              </w:rPr>
              <w:fldChar w:fldCharType="end"/>
            </w:r>
          </w:p>
        </w:tc>
      </w:tr>
      <w:tr w:rsidR="005206BA" w:rsidRPr="005206BA" w:rsidTr="005C2D3C">
        <w:trPr>
          <w:trHeight w:val="205"/>
        </w:trPr>
        <w:tc>
          <w:tcPr>
            <w:tcW w:w="5131" w:type="dxa"/>
          </w:tcPr>
          <w:p w:rsidR="005206BA" w:rsidRPr="005206BA" w:rsidRDefault="005206BA" w:rsidP="005206BA">
            <w:pPr>
              <w:rPr>
                <w:rFonts w:cstheme="minorHAnsi"/>
              </w:rPr>
            </w:pPr>
            <w:r w:rsidRPr="005206BA">
              <w:rPr>
                <w:rFonts w:cstheme="minorHAnsi"/>
              </w:rPr>
              <w:t>Adjacent channel selectivity</w:t>
            </w:r>
          </w:p>
        </w:tc>
        <w:tc>
          <w:tcPr>
            <w:tcW w:w="1757" w:type="dxa"/>
          </w:tcPr>
          <w:p w:rsidR="005206BA" w:rsidRPr="005206BA" w:rsidRDefault="005206BA" w:rsidP="005206BA">
            <w:pPr>
              <w:rPr>
                <w:rFonts w:cstheme="minorHAnsi"/>
              </w:rPr>
            </w:pPr>
            <w:r w:rsidRPr="005206BA">
              <w:rPr>
                <w:rFonts w:cstheme="minorHAnsi"/>
              </w:rPr>
              <w:t>15.2.4</w:t>
            </w:r>
          </w:p>
        </w:tc>
        <w:tc>
          <w:tcPr>
            <w:tcW w:w="2742" w:type="dxa"/>
          </w:tcPr>
          <w:p w:rsidR="005206BA" w:rsidRPr="005206BA" w:rsidRDefault="005206BA" w:rsidP="005206BA">
            <w:pPr>
              <w:rPr>
                <w:rFonts w:cstheme="minorHAnsi"/>
              </w:rPr>
            </w:pPr>
            <w:r w:rsidRPr="005206BA">
              <w:rPr>
                <w:rFonts w:cstheme="minorHAnsi"/>
              </w:rPr>
              <w:fldChar w:fldCharType="begin"/>
            </w:r>
            <w:r w:rsidRPr="005206BA">
              <w:rPr>
                <w:rFonts w:cstheme="minorHAnsi"/>
              </w:rPr>
              <w:instrText xml:space="preserve"> REF _Ref456345679 \n \h  \* MERGEFORMAT </w:instrText>
            </w:r>
            <w:r w:rsidRPr="005206BA">
              <w:rPr>
                <w:rFonts w:cstheme="minorHAnsi"/>
              </w:rPr>
            </w:r>
            <w:r w:rsidRPr="005206BA">
              <w:rPr>
                <w:rFonts w:cstheme="minorHAnsi"/>
              </w:rPr>
              <w:fldChar w:fldCharType="separate"/>
            </w:r>
            <w:r w:rsidRPr="005206BA">
              <w:rPr>
                <w:rFonts w:cstheme="minorHAnsi"/>
              </w:rPr>
              <w:t>10.2.4</w:t>
            </w:r>
            <w:r w:rsidRPr="005206BA">
              <w:rPr>
                <w:rFonts w:cstheme="minorHAnsi"/>
              </w:rPr>
              <w:fldChar w:fldCharType="end"/>
            </w:r>
          </w:p>
        </w:tc>
      </w:tr>
      <w:tr w:rsidR="005206BA" w:rsidRPr="005206BA" w:rsidTr="005C2D3C">
        <w:trPr>
          <w:trHeight w:val="205"/>
        </w:trPr>
        <w:tc>
          <w:tcPr>
            <w:tcW w:w="5131" w:type="dxa"/>
          </w:tcPr>
          <w:p w:rsidR="005206BA" w:rsidRPr="005206BA" w:rsidRDefault="005206BA" w:rsidP="005206BA">
            <w:pPr>
              <w:rPr>
                <w:rFonts w:cstheme="minorHAnsi"/>
              </w:rPr>
            </w:pPr>
            <w:r w:rsidRPr="005206BA">
              <w:rPr>
                <w:rFonts w:cstheme="minorHAnsi"/>
              </w:rPr>
              <w:t>Spurious response rejection</w:t>
            </w:r>
          </w:p>
        </w:tc>
        <w:tc>
          <w:tcPr>
            <w:tcW w:w="1757" w:type="dxa"/>
          </w:tcPr>
          <w:p w:rsidR="005206BA" w:rsidRPr="005206BA" w:rsidRDefault="005206BA" w:rsidP="005206BA">
            <w:pPr>
              <w:rPr>
                <w:rFonts w:cstheme="minorHAnsi"/>
              </w:rPr>
            </w:pPr>
            <w:r w:rsidRPr="005206BA">
              <w:rPr>
                <w:rFonts w:cstheme="minorHAnsi"/>
              </w:rPr>
              <w:t>15.2.5</w:t>
            </w:r>
          </w:p>
        </w:tc>
        <w:tc>
          <w:tcPr>
            <w:tcW w:w="2742" w:type="dxa"/>
          </w:tcPr>
          <w:p w:rsidR="005206BA" w:rsidRPr="005206BA" w:rsidRDefault="005206BA" w:rsidP="005206BA">
            <w:pPr>
              <w:rPr>
                <w:rFonts w:cstheme="minorHAnsi"/>
              </w:rPr>
            </w:pPr>
            <w:r w:rsidRPr="005206BA">
              <w:rPr>
                <w:rFonts w:cstheme="minorHAnsi"/>
              </w:rPr>
              <w:t>-</w:t>
            </w:r>
          </w:p>
        </w:tc>
      </w:tr>
      <w:tr w:rsidR="005206BA" w:rsidRPr="005206BA" w:rsidTr="005C2D3C">
        <w:trPr>
          <w:trHeight w:val="205"/>
        </w:trPr>
        <w:tc>
          <w:tcPr>
            <w:tcW w:w="5131" w:type="dxa"/>
          </w:tcPr>
          <w:p w:rsidR="005206BA" w:rsidRPr="005206BA" w:rsidRDefault="005206BA" w:rsidP="005206BA">
            <w:pPr>
              <w:rPr>
                <w:rFonts w:cstheme="minorHAnsi"/>
              </w:rPr>
            </w:pPr>
            <w:r w:rsidRPr="005206BA">
              <w:rPr>
                <w:rFonts w:cstheme="minorHAnsi"/>
              </w:rPr>
              <w:t>Intermodulation response rejection and blocking</w:t>
            </w:r>
          </w:p>
        </w:tc>
        <w:tc>
          <w:tcPr>
            <w:tcW w:w="1757" w:type="dxa"/>
          </w:tcPr>
          <w:p w:rsidR="005206BA" w:rsidRPr="005206BA" w:rsidRDefault="005206BA" w:rsidP="005206BA">
            <w:pPr>
              <w:rPr>
                <w:rFonts w:cstheme="minorHAnsi"/>
              </w:rPr>
            </w:pPr>
            <w:r w:rsidRPr="005206BA">
              <w:rPr>
                <w:rFonts w:cstheme="minorHAnsi"/>
              </w:rPr>
              <w:t>15.2.6</w:t>
            </w:r>
          </w:p>
        </w:tc>
        <w:tc>
          <w:tcPr>
            <w:tcW w:w="2742" w:type="dxa"/>
          </w:tcPr>
          <w:p w:rsidR="005206BA" w:rsidRPr="005206BA" w:rsidRDefault="005206BA" w:rsidP="005206BA">
            <w:pPr>
              <w:rPr>
                <w:rFonts w:cstheme="minorHAnsi"/>
              </w:rPr>
            </w:pPr>
            <w:r w:rsidRPr="005206BA">
              <w:rPr>
                <w:rFonts w:cstheme="minorHAnsi"/>
              </w:rPr>
              <w:t>50/100/150kHz options</w:t>
            </w:r>
          </w:p>
        </w:tc>
      </w:tr>
      <w:tr w:rsidR="005206BA" w:rsidRPr="005206BA" w:rsidTr="005C2D3C">
        <w:trPr>
          <w:trHeight w:val="205"/>
        </w:trPr>
        <w:tc>
          <w:tcPr>
            <w:tcW w:w="5131" w:type="dxa"/>
          </w:tcPr>
          <w:p w:rsidR="005206BA" w:rsidRPr="005206BA" w:rsidRDefault="005206BA" w:rsidP="005206BA">
            <w:pPr>
              <w:rPr>
                <w:rFonts w:cstheme="minorHAnsi"/>
              </w:rPr>
            </w:pPr>
            <w:r w:rsidRPr="005206BA">
              <w:rPr>
                <w:rFonts w:cstheme="minorHAnsi"/>
              </w:rPr>
              <w:t>Transmit to receive switching time</w:t>
            </w:r>
            <w:r w:rsidRPr="005206BA">
              <w:rPr>
                <w:rStyle w:val="FootnoteReference"/>
                <w:rFonts w:cstheme="minorHAnsi"/>
              </w:rPr>
              <w:footnoteReference w:id="3"/>
            </w:r>
          </w:p>
        </w:tc>
        <w:tc>
          <w:tcPr>
            <w:tcW w:w="1757" w:type="dxa"/>
          </w:tcPr>
          <w:p w:rsidR="005206BA" w:rsidRPr="005206BA" w:rsidRDefault="005206BA" w:rsidP="005206BA">
            <w:pPr>
              <w:rPr>
                <w:rFonts w:cstheme="minorHAnsi"/>
              </w:rPr>
            </w:pPr>
            <w:r w:rsidRPr="005206BA">
              <w:rPr>
                <w:rFonts w:cstheme="minorHAnsi"/>
              </w:rPr>
              <w:t>15.2.7</w:t>
            </w:r>
          </w:p>
        </w:tc>
        <w:tc>
          <w:tcPr>
            <w:tcW w:w="2742" w:type="dxa"/>
          </w:tcPr>
          <w:p w:rsidR="005206BA" w:rsidRPr="005206BA" w:rsidRDefault="005206BA" w:rsidP="005206BA">
            <w:pPr>
              <w:rPr>
                <w:rFonts w:cstheme="minorHAnsi"/>
              </w:rPr>
            </w:pPr>
            <w:r w:rsidRPr="005206BA">
              <w:rPr>
                <w:rFonts w:cstheme="minorHAnsi"/>
              </w:rPr>
              <w:t>-</w:t>
            </w:r>
          </w:p>
        </w:tc>
      </w:tr>
      <w:tr w:rsidR="005206BA" w:rsidRPr="005206BA" w:rsidTr="005C2D3C">
        <w:trPr>
          <w:trHeight w:val="205"/>
        </w:trPr>
        <w:tc>
          <w:tcPr>
            <w:tcW w:w="5131" w:type="dxa"/>
          </w:tcPr>
          <w:p w:rsidR="005206BA" w:rsidRPr="005206BA" w:rsidRDefault="005206BA" w:rsidP="005206BA">
            <w:pPr>
              <w:rPr>
                <w:rFonts w:cstheme="minorHAnsi"/>
              </w:rPr>
            </w:pPr>
            <w:r w:rsidRPr="005206BA">
              <w:rPr>
                <w:rFonts w:cstheme="minorHAnsi"/>
              </w:rPr>
              <w:t>Immunity to out-of-band energy</w:t>
            </w:r>
          </w:p>
        </w:tc>
        <w:tc>
          <w:tcPr>
            <w:tcW w:w="1757" w:type="dxa"/>
          </w:tcPr>
          <w:p w:rsidR="005206BA" w:rsidRPr="005206BA" w:rsidRDefault="005206BA" w:rsidP="005206BA">
            <w:pPr>
              <w:rPr>
                <w:rFonts w:cstheme="minorHAnsi"/>
              </w:rPr>
            </w:pPr>
            <w:r w:rsidRPr="005206BA">
              <w:rPr>
                <w:rFonts w:cstheme="minorHAnsi"/>
              </w:rPr>
              <w:t>15.2.8</w:t>
            </w:r>
          </w:p>
        </w:tc>
        <w:tc>
          <w:tcPr>
            <w:tcW w:w="2742" w:type="dxa"/>
          </w:tcPr>
          <w:p w:rsidR="005206BA" w:rsidRPr="005206BA" w:rsidRDefault="005206BA" w:rsidP="005206BA">
            <w:pPr>
              <w:rPr>
                <w:rFonts w:cstheme="minorHAnsi"/>
              </w:rPr>
            </w:pPr>
            <w:r w:rsidRPr="005206BA">
              <w:rPr>
                <w:rFonts w:cstheme="minorHAnsi"/>
              </w:rPr>
              <w:t>-</w:t>
            </w:r>
          </w:p>
        </w:tc>
      </w:tr>
      <w:tr w:rsidR="005206BA" w:rsidRPr="005206BA" w:rsidTr="005C2D3C">
        <w:trPr>
          <w:trHeight w:val="205"/>
        </w:trPr>
        <w:tc>
          <w:tcPr>
            <w:tcW w:w="5131" w:type="dxa"/>
          </w:tcPr>
          <w:p w:rsidR="005206BA" w:rsidRPr="005206BA" w:rsidRDefault="005206BA" w:rsidP="005206BA">
            <w:pPr>
              <w:rPr>
                <w:rFonts w:cstheme="minorHAnsi"/>
              </w:rPr>
            </w:pPr>
            <w:r w:rsidRPr="005206BA">
              <w:rPr>
                <w:rFonts w:cstheme="minorHAnsi"/>
              </w:rPr>
              <w:t>Forward Error Correction</w:t>
            </w:r>
          </w:p>
        </w:tc>
        <w:tc>
          <w:tcPr>
            <w:tcW w:w="1757" w:type="dxa"/>
          </w:tcPr>
          <w:p w:rsidR="005206BA" w:rsidRPr="005206BA" w:rsidRDefault="005206BA" w:rsidP="005206BA">
            <w:pPr>
              <w:rPr>
                <w:rFonts w:cstheme="minorHAnsi"/>
              </w:rPr>
            </w:pPr>
            <w:r w:rsidRPr="005206BA">
              <w:rPr>
                <w:rFonts w:cstheme="minorHAnsi"/>
              </w:rPr>
              <w:t>-</w:t>
            </w:r>
          </w:p>
        </w:tc>
        <w:tc>
          <w:tcPr>
            <w:tcW w:w="2742" w:type="dxa"/>
          </w:tcPr>
          <w:p w:rsidR="005206BA" w:rsidRPr="005206BA" w:rsidRDefault="005206BA" w:rsidP="005206BA">
            <w:pPr>
              <w:rPr>
                <w:rFonts w:cstheme="minorHAnsi"/>
              </w:rPr>
            </w:pPr>
            <w:r w:rsidRPr="005206BA">
              <w:rPr>
                <w:rFonts w:cstheme="minorHAnsi"/>
              </w:rPr>
              <w:fldChar w:fldCharType="begin"/>
            </w:r>
            <w:r w:rsidRPr="005206BA">
              <w:rPr>
                <w:rFonts w:cstheme="minorHAnsi"/>
              </w:rPr>
              <w:instrText xml:space="preserve"> REF _Ref456345277 \n \h  \* MERGEFORMAT </w:instrText>
            </w:r>
            <w:r w:rsidRPr="005206BA">
              <w:rPr>
                <w:rFonts w:cstheme="minorHAnsi"/>
              </w:rPr>
            </w:r>
            <w:r w:rsidRPr="005206BA">
              <w:rPr>
                <w:rFonts w:cstheme="minorHAnsi"/>
              </w:rPr>
              <w:fldChar w:fldCharType="separate"/>
            </w:r>
            <w:r w:rsidRPr="005206BA">
              <w:rPr>
                <w:rFonts w:cstheme="minorHAnsi"/>
              </w:rPr>
              <w:t>10.2.4</w:t>
            </w:r>
            <w:r w:rsidRPr="005206BA">
              <w:rPr>
                <w:rFonts w:cstheme="minorHAnsi"/>
              </w:rPr>
              <w:fldChar w:fldCharType="end"/>
            </w:r>
          </w:p>
        </w:tc>
      </w:tr>
    </w:tbl>
    <w:p w:rsidR="005C2D3C" w:rsidRPr="005206BA" w:rsidRDefault="005C2D3C" w:rsidP="009812F2">
      <w:pPr>
        <w:pStyle w:val="Caption"/>
      </w:pPr>
      <w:bookmarkStart w:id="91" w:name="_Toc492059246"/>
      <w:r>
        <w:t xml:space="preserve">Table </w:t>
      </w:r>
      <w:fldSimple w:instr=" SEQ Table \* ARABIC ">
        <w:r w:rsidR="009812F2">
          <w:rPr>
            <w:noProof/>
          </w:rPr>
          <w:t>7</w:t>
        </w:r>
      </w:fldSimple>
      <w:r>
        <w:t xml:space="preserve"> - </w:t>
      </w:r>
      <w:r w:rsidRPr="00D00DC7">
        <w:t>Receiver tests for VDE Reference Design</w:t>
      </w:r>
      <w:bookmarkEnd w:id="91"/>
    </w:p>
    <w:p w:rsidR="005206BA" w:rsidRPr="005206BA" w:rsidRDefault="005206BA" w:rsidP="005206BA">
      <w:pPr>
        <w:pStyle w:val="Heading3"/>
        <w:numPr>
          <w:ilvl w:val="2"/>
          <w:numId w:val="20"/>
        </w:numPr>
        <w:spacing w:before="40"/>
        <w:rPr>
          <w:rFonts w:asciiTheme="minorHAnsi" w:hAnsiTheme="minorHAnsi" w:cstheme="minorHAnsi"/>
        </w:rPr>
      </w:pPr>
      <w:bookmarkStart w:id="92" w:name="_Ref437959734"/>
      <w:bookmarkStart w:id="93" w:name="_Toc456425896"/>
      <w:bookmarkStart w:id="94" w:name="_Toc492059225"/>
      <w:r w:rsidRPr="005206BA">
        <w:rPr>
          <w:rFonts w:asciiTheme="minorHAnsi" w:hAnsiTheme="minorHAnsi" w:cstheme="minorHAnsi"/>
        </w:rPr>
        <w:t>Sensitivity</w:t>
      </w:r>
      <w:bookmarkEnd w:id="92"/>
      <w:bookmarkEnd w:id="93"/>
      <w:bookmarkEnd w:id="94"/>
    </w:p>
    <w:p w:rsidR="005206BA" w:rsidRPr="005206BA" w:rsidRDefault="005206BA" w:rsidP="005206BA">
      <w:pPr>
        <w:rPr>
          <w:rFonts w:asciiTheme="minorHAnsi" w:hAnsiTheme="minorHAnsi" w:cstheme="minorHAnsi"/>
        </w:rPr>
      </w:pPr>
      <w:r w:rsidRPr="005206BA">
        <w:rPr>
          <w:rFonts w:asciiTheme="minorHAnsi" w:hAnsiTheme="minorHAnsi" w:cstheme="minorHAnsi"/>
        </w:rPr>
        <w:t>Follow the method described in IEC 61993, 15.2.1.2 with the additional signa</w:t>
      </w:r>
      <w:r w:rsidR="005C2D3C">
        <w:rPr>
          <w:rFonts w:asciiTheme="minorHAnsi" w:hAnsiTheme="minorHAnsi" w:cstheme="minorHAnsi"/>
        </w:rPr>
        <w:t>ls and properties specified in T</w:t>
      </w:r>
      <w:r w:rsidRPr="005206BA">
        <w:rPr>
          <w:rFonts w:asciiTheme="minorHAnsi" w:hAnsiTheme="minorHAnsi" w:cstheme="minorHAnsi"/>
        </w:rPr>
        <w:t xml:space="preserve">able </w:t>
      </w:r>
      <w:r w:rsidR="005C2D3C">
        <w:rPr>
          <w:rFonts w:asciiTheme="minorHAnsi" w:hAnsiTheme="minorHAnsi" w:cstheme="minorHAnsi"/>
        </w:rPr>
        <w:t>8.</w:t>
      </w:r>
    </w:p>
    <w:p w:rsidR="005206BA" w:rsidRPr="005206BA" w:rsidRDefault="005206BA" w:rsidP="005206BA">
      <w:pPr>
        <w:rPr>
          <w:rFonts w:asciiTheme="minorHAnsi" w:hAnsiTheme="minorHAnsi" w:cstheme="minorHAnsi"/>
        </w:rPr>
      </w:pPr>
    </w:p>
    <w:tbl>
      <w:tblPr>
        <w:tblStyle w:val="TableGrid"/>
        <w:tblW w:w="0" w:type="auto"/>
        <w:tblInd w:w="198" w:type="dxa"/>
        <w:tblLook w:val="04A0" w:firstRow="1" w:lastRow="0" w:firstColumn="1" w:lastColumn="0" w:noHBand="0" w:noVBand="1"/>
      </w:tblPr>
      <w:tblGrid>
        <w:gridCol w:w="1260"/>
        <w:gridCol w:w="2070"/>
        <w:gridCol w:w="720"/>
        <w:gridCol w:w="1860"/>
        <w:gridCol w:w="1860"/>
        <w:gridCol w:w="1860"/>
      </w:tblGrid>
      <w:tr w:rsidR="005206BA" w:rsidRPr="005206BA" w:rsidTr="005C2D3C">
        <w:trPr>
          <w:trHeight w:val="261"/>
        </w:trPr>
        <w:tc>
          <w:tcPr>
            <w:tcW w:w="1260" w:type="dxa"/>
          </w:tcPr>
          <w:p w:rsidR="005206BA" w:rsidRPr="005206BA" w:rsidRDefault="005206BA" w:rsidP="005206BA">
            <w:pPr>
              <w:rPr>
                <w:rFonts w:cstheme="minorHAnsi"/>
                <w:b/>
              </w:rPr>
            </w:pPr>
            <w:r w:rsidRPr="005206BA">
              <w:rPr>
                <w:rFonts w:cstheme="minorHAnsi"/>
                <w:b/>
              </w:rPr>
              <w:t>Test Signal</w:t>
            </w:r>
          </w:p>
        </w:tc>
        <w:tc>
          <w:tcPr>
            <w:tcW w:w="2070" w:type="dxa"/>
          </w:tcPr>
          <w:p w:rsidR="005206BA" w:rsidRPr="005206BA" w:rsidRDefault="005206BA" w:rsidP="005206BA">
            <w:pPr>
              <w:rPr>
                <w:rFonts w:cstheme="minorHAnsi"/>
                <w:b/>
              </w:rPr>
            </w:pPr>
            <w:r w:rsidRPr="005206BA">
              <w:rPr>
                <w:rFonts w:cstheme="minorHAnsi"/>
                <w:b/>
              </w:rPr>
              <w:t>Channel</w:t>
            </w:r>
          </w:p>
        </w:tc>
        <w:tc>
          <w:tcPr>
            <w:tcW w:w="720" w:type="dxa"/>
          </w:tcPr>
          <w:p w:rsidR="005206BA" w:rsidRPr="005206BA" w:rsidRDefault="005206BA" w:rsidP="005206BA">
            <w:pPr>
              <w:rPr>
                <w:rFonts w:cstheme="minorHAnsi"/>
                <w:b/>
              </w:rPr>
            </w:pPr>
            <w:r w:rsidRPr="005206BA">
              <w:rPr>
                <w:rFonts w:cstheme="minorHAnsi"/>
                <w:b/>
              </w:rPr>
              <w:t>BW</w:t>
            </w:r>
          </w:p>
        </w:tc>
        <w:tc>
          <w:tcPr>
            <w:tcW w:w="1860" w:type="dxa"/>
          </w:tcPr>
          <w:p w:rsidR="005206BA" w:rsidRPr="005206BA" w:rsidRDefault="005206BA" w:rsidP="005206BA">
            <w:pPr>
              <w:rPr>
                <w:rFonts w:cstheme="minorHAnsi"/>
                <w:b/>
              </w:rPr>
            </w:pPr>
            <w:r w:rsidRPr="005206BA">
              <w:rPr>
                <w:rFonts w:cstheme="minorHAnsi"/>
                <w:b/>
              </w:rPr>
              <w:t>Level [dBm]</w:t>
            </w:r>
          </w:p>
        </w:tc>
        <w:tc>
          <w:tcPr>
            <w:tcW w:w="1860" w:type="dxa"/>
          </w:tcPr>
          <w:p w:rsidR="005206BA" w:rsidRPr="005206BA" w:rsidRDefault="005206BA" w:rsidP="005206BA">
            <w:pPr>
              <w:rPr>
                <w:rFonts w:cstheme="minorHAnsi"/>
                <w:b/>
              </w:rPr>
            </w:pPr>
            <w:r w:rsidRPr="005206BA">
              <w:rPr>
                <w:rFonts w:cstheme="minorHAnsi"/>
                <w:b/>
              </w:rPr>
              <w:t>Conditions</w:t>
            </w:r>
          </w:p>
        </w:tc>
        <w:tc>
          <w:tcPr>
            <w:tcW w:w="1860" w:type="dxa"/>
          </w:tcPr>
          <w:p w:rsidR="005206BA" w:rsidRPr="005206BA" w:rsidRDefault="005206BA" w:rsidP="005206BA">
            <w:pPr>
              <w:rPr>
                <w:rFonts w:cstheme="minorHAnsi"/>
                <w:b/>
              </w:rPr>
            </w:pPr>
            <w:r w:rsidRPr="005206BA">
              <w:rPr>
                <w:rFonts w:cstheme="minorHAnsi"/>
                <w:b/>
              </w:rPr>
              <w:t>Max PER [%]</w:t>
            </w:r>
          </w:p>
        </w:tc>
      </w:tr>
      <w:tr w:rsidR="005206BA" w:rsidRPr="005206BA" w:rsidTr="005C2D3C">
        <w:tc>
          <w:tcPr>
            <w:tcW w:w="1260" w:type="dxa"/>
            <w:vMerge w:val="restart"/>
          </w:tcPr>
          <w:p w:rsidR="005206BA" w:rsidRPr="005206BA" w:rsidRDefault="005206BA" w:rsidP="005206BA">
            <w:pPr>
              <w:rPr>
                <w:rFonts w:cstheme="minorHAnsi"/>
              </w:rPr>
            </w:pPr>
            <w:r w:rsidRPr="005206BA">
              <w:rPr>
                <w:rFonts w:cstheme="minorHAnsi"/>
              </w:rPr>
              <w:t>6</w:t>
            </w:r>
          </w:p>
        </w:tc>
        <w:tc>
          <w:tcPr>
            <w:tcW w:w="2070" w:type="dxa"/>
            <w:vMerge w:val="restart"/>
          </w:tcPr>
          <w:p w:rsidR="005206BA" w:rsidRPr="005206BA" w:rsidRDefault="005206BA" w:rsidP="005206BA">
            <w:pPr>
              <w:rPr>
                <w:rFonts w:cstheme="minorHAnsi"/>
              </w:rPr>
            </w:pPr>
            <w:r w:rsidRPr="005206BA">
              <w:rPr>
                <w:rFonts w:cstheme="minorHAnsi"/>
              </w:rPr>
              <w:t xml:space="preserve">2027 and 2028 </w:t>
            </w:r>
          </w:p>
        </w:tc>
        <w:tc>
          <w:tcPr>
            <w:tcW w:w="720" w:type="dxa"/>
            <w:vMerge w:val="restart"/>
          </w:tcPr>
          <w:p w:rsidR="005206BA" w:rsidRPr="005206BA" w:rsidRDefault="005206BA" w:rsidP="005206BA">
            <w:pPr>
              <w:rPr>
                <w:rFonts w:cstheme="minorHAnsi"/>
              </w:rPr>
            </w:pPr>
            <w:r w:rsidRPr="005206BA">
              <w:rPr>
                <w:rFonts w:cstheme="minorHAnsi"/>
              </w:rPr>
              <w:t>25</w:t>
            </w:r>
          </w:p>
        </w:tc>
        <w:tc>
          <w:tcPr>
            <w:tcW w:w="1860" w:type="dxa"/>
          </w:tcPr>
          <w:p w:rsidR="005206BA" w:rsidRPr="005206BA" w:rsidRDefault="005206BA" w:rsidP="005206BA">
            <w:pPr>
              <w:rPr>
                <w:rFonts w:cstheme="minorHAnsi"/>
              </w:rPr>
            </w:pPr>
            <w:r w:rsidRPr="005206BA">
              <w:rPr>
                <w:rFonts w:cstheme="minorHAnsi"/>
              </w:rPr>
              <w:t>-107</w:t>
            </w:r>
          </w:p>
        </w:tc>
        <w:tc>
          <w:tcPr>
            <w:tcW w:w="1860" w:type="dxa"/>
          </w:tcPr>
          <w:p w:rsidR="005206BA" w:rsidRPr="005206BA" w:rsidRDefault="005206BA" w:rsidP="005206BA">
            <w:pPr>
              <w:rPr>
                <w:rFonts w:cstheme="minorHAnsi"/>
              </w:rPr>
            </w:pPr>
            <w:r w:rsidRPr="005206BA">
              <w:rPr>
                <w:rFonts w:cstheme="minorHAnsi"/>
              </w:rPr>
              <w:t>Normal</w:t>
            </w:r>
          </w:p>
        </w:tc>
        <w:tc>
          <w:tcPr>
            <w:tcW w:w="1860" w:type="dxa"/>
            <w:vMerge w:val="restart"/>
          </w:tcPr>
          <w:p w:rsidR="005206BA" w:rsidRPr="005206BA" w:rsidRDefault="005206BA" w:rsidP="005206BA">
            <w:pPr>
              <w:rPr>
                <w:rFonts w:cstheme="minorHAnsi"/>
              </w:rPr>
            </w:pPr>
            <w:r w:rsidRPr="005206BA">
              <w:rPr>
                <w:rFonts w:cstheme="minorHAnsi"/>
              </w:rPr>
              <w:t>20</w:t>
            </w:r>
          </w:p>
        </w:tc>
      </w:tr>
      <w:tr w:rsidR="005206BA" w:rsidRPr="005206BA" w:rsidTr="005C2D3C">
        <w:tc>
          <w:tcPr>
            <w:tcW w:w="1260" w:type="dxa"/>
            <w:vMerge/>
          </w:tcPr>
          <w:p w:rsidR="005206BA" w:rsidRPr="005206BA" w:rsidRDefault="005206BA" w:rsidP="005206BA">
            <w:pPr>
              <w:rPr>
                <w:rFonts w:cstheme="minorHAnsi"/>
              </w:rPr>
            </w:pPr>
          </w:p>
        </w:tc>
        <w:tc>
          <w:tcPr>
            <w:tcW w:w="2070" w:type="dxa"/>
            <w:vMerge/>
          </w:tcPr>
          <w:p w:rsidR="005206BA" w:rsidRPr="005206BA" w:rsidRDefault="005206BA" w:rsidP="005206BA">
            <w:pPr>
              <w:rPr>
                <w:rFonts w:cstheme="minorHAnsi"/>
              </w:rPr>
            </w:pPr>
          </w:p>
        </w:tc>
        <w:tc>
          <w:tcPr>
            <w:tcW w:w="720" w:type="dxa"/>
            <w:vMerge/>
          </w:tcPr>
          <w:p w:rsidR="005206BA" w:rsidRPr="005206BA" w:rsidRDefault="005206BA" w:rsidP="005206BA">
            <w:pPr>
              <w:rPr>
                <w:rFonts w:cstheme="minorHAnsi"/>
              </w:rPr>
            </w:pPr>
          </w:p>
        </w:tc>
        <w:tc>
          <w:tcPr>
            <w:tcW w:w="1860" w:type="dxa"/>
          </w:tcPr>
          <w:p w:rsidR="005206BA" w:rsidRPr="005206BA" w:rsidRDefault="005206BA" w:rsidP="005206BA">
            <w:pPr>
              <w:rPr>
                <w:rFonts w:cstheme="minorHAnsi"/>
              </w:rPr>
            </w:pPr>
            <w:r w:rsidRPr="005206BA">
              <w:rPr>
                <w:rFonts w:cstheme="minorHAnsi"/>
              </w:rPr>
              <w:t>-101</w:t>
            </w:r>
          </w:p>
        </w:tc>
        <w:tc>
          <w:tcPr>
            <w:tcW w:w="1860" w:type="dxa"/>
          </w:tcPr>
          <w:p w:rsidR="005206BA" w:rsidRPr="005206BA" w:rsidRDefault="005206BA" w:rsidP="005206BA">
            <w:pPr>
              <w:rPr>
                <w:rFonts w:cstheme="minorHAnsi"/>
              </w:rPr>
            </w:pPr>
            <w:r w:rsidRPr="005206BA">
              <w:rPr>
                <w:rFonts w:cstheme="minorHAnsi"/>
              </w:rPr>
              <w:t>Extreme</w:t>
            </w:r>
          </w:p>
        </w:tc>
        <w:tc>
          <w:tcPr>
            <w:tcW w:w="1860" w:type="dxa"/>
            <w:vMerge/>
          </w:tcPr>
          <w:p w:rsidR="005206BA" w:rsidRPr="005206BA" w:rsidRDefault="005206BA" w:rsidP="005206BA">
            <w:pPr>
              <w:rPr>
                <w:rFonts w:cstheme="minorHAnsi"/>
              </w:rPr>
            </w:pPr>
          </w:p>
        </w:tc>
      </w:tr>
      <w:tr w:rsidR="005206BA" w:rsidRPr="005206BA" w:rsidTr="005C2D3C">
        <w:tc>
          <w:tcPr>
            <w:tcW w:w="1260" w:type="dxa"/>
            <w:vMerge w:val="restart"/>
          </w:tcPr>
          <w:p w:rsidR="005206BA" w:rsidRPr="005206BA" w:rsidRDefault="005206BA" w:rsidP="005206BA">
            <w:pPr>
              <w:rPr>
                <w:rFonts w:cstheme="minorHAnsi"/>
              </w:rPr>
            </w:pPr>
            <w:r w:rsidRPr="005206BA">
              <w:rPr>
                <w:rFonts w:cstheme="minorHAnsi"/>
              </w:rPr>
              <w:t>7</w:t>
            </w:r>
          </w:p>
        </w:tc>
        <w:tc>
          <w:tcPr>
            <w:tcW w:w="2070" w:type="dxa"/>
          </w:tcPr>
          <w:p w:rsidR="005206BA" w:rsidRPr="005206BA" w:rsidRDefault="005206BA" w:rsidP="005206BA">
            <w:pPr>
              <w:rPr>
                <w:rFonts w:cstheme="minorHAnsi"/>
              </w:rPr>
            </w:pPr>
            <w:r w:rsidRPr="005206BA">
              <w:rPr>
                <w:rFonts w:cstheme="minorHAnsi"/>
              </w:rPr>
              <w:t>1024 and 2024</w:t>
            </w:r>
          </w:p>
        </w:tc>
        <w:tc>
          <w:tcPr>
            <w:tcW w:w="720" w:type="dxa"/>
          </w:tcPr>
          <w:p w:rsidR="005206BA" w:rsidRPr="005206BA" w:rsidRDefault="005206BA" w:rsidP="005206BA">
            <w:pPr>
              <w:rPr>
                <w:rFonts w:cstheme="minorHAnsi"/>
              </w:rPr>
            </w:pPr>
            <w:r w:rsidRPr="005206BA">
              <w:rPr>
                <w:rFonts w:cstheme="minorHAnsi"/>
              </w:rPr>
              <w:t>25</w:t>
            </w:r>
          </w:p>
        </w:tc>
        <w:tc>
          <w:tcPr>
            <w:tcW w:w="1860" w:type="dxa"/>
          </w:tcPr>
          <w:p w:rsidR="005206BA" w:rsidRPr="005206BA" w:rsidRDefault="005206BA" w:rsidP="005206BA">
            <w:pPr>
              <w:rPr>
                <w:rFonts w:cstheme="minorHAnsi"/>
              </w:rPr>
            </w:pPr>
            <w:r w:rsidRPr="005206BA">
              <w:rPr>
                <w:rFonts w:cstheme="minorHAnsi"/>
              </w:rPr>
              <w:t>-110</w:t>
            </w:r>
          </w:p>
        </w:tc>
        <w:tc>
          <w:tcPr>
            <w:tcW w:w="1860" w:type="dxa"/>
            <w:vMerge w:val="restart"/>
          </w:tcPr>
          <w:p w:rsidR="005206BA" w:rsidRPr="005206BA" w:rsidRDefault="005206BA" w:rsidP="005206BA">
            <w:pPr>
              <w:rPr>
                <w:rFonts w:cstheme="minorHAnsi"/>
              </w:rPr>
            </w:pPr>
            <w:r w:rsidRPr="005206BA">
              <w:rPr>
                <w:rFonts w:cstheme="minorHAnsi"/>
              </w:rPr>
              <w:t>Normal</w:t>
            </w:r>
          </w:p>
        </w:tc>
        <w:tc>
          <w:tcPr>
            <w:tcW w:w="1860" w:type="dxa"/>
            <w:vMerge w:val="restart"/>
          </w:tcPr>
          <w:p w:rsidR="005206BA" w:rsidRPr="005206BA" w:rsidRDefault="005206BA" w:rsidP="005206BA">
            <w:pPr>
              <w:rPr>
                <w:rFonts w:cstheme="minorHAnsi"/>
              </w:rPr>
            </w:pPr>
            <w:r w:rsidRPr="005206BA">
              <w:rPr>
                <w:rFonts w:cstheme="minorHAnsi"/>
              </w:rPr>
              <w:t>20</w:t>
            </w:r>
          </w:p>
        </w:tc>
      </w:tr>
      <w:tr w:rsidR="005206BA" w:rsidRPr="005206BA" w:rsidTr="005C2D3C">
        <w:tc>
          <w:tcPr>
            <w:tcW w:w="1260" w:type="dxa"/>
            <w:vMerge/>
          </w:tcPr>
          <w:p w:rsidR="005206BA" w:rsidRPr="005206BA" w:rsidRDefault="005206BA" w:rsidP="005206BA">
            <w:pPr>
              <w:rPr>
                <w:rFonts w:cstheme="minorHAnsi"/>
              </w:rPr>
            </w:pPr>
          </w:p>
        </w:tc>
        <w:tc>
          <w:tcPr>
            <w:tcW w:w="2070" w:type="dxa"/>
          </w:tcPr>
          <w:p w:rsidR="005206BA" w:rsidRPr="005206BA" w:rsidRDefault="005206BA" w:rsidP="005206BA">
            <w:pPr>
              <w:rPr>
                <w:rFonts w:cstheme="minorHAnsi"/>
              </w:rPr>
            </w:pPr>
            <w:r w:rsidRPr="005206BA">
              <w:rPr>
                <w:rFonts w:cstheme="minorHAnsi"/>
              </w:rPr>
              <w:t>1024-1084,</w:t>
            </w:r>
          </w:p>
          <w:p w:rsidR="005206BA" w:rsidRPr="005206BA" w:rsidRDefault="005206BA" w:rsidP="005206BA">
            <w:pPr>
              <w:rPr>
                <w:rFonts w:cstheme="minorHAnsi"/>
              </w:rPr>
            </w:pPr>
            <w:r w:rsidRPr="005206BA">
              <w:rPr>
                <w:rFonts w:cstheme="minorHAnsi"/>
              </w:rPr>
              <w:t>2024-2084</w:t>
            </w:r>
          </w:p>
        </w:tc>
        <w:tc>
          <w:tcPr>
            <w:tcW w:w="720" w:type="dxa"/>
          </w:tcPr>
          <w:p w:rsidR="005206BA" w:rsidRPr="005206BA" w:rsidRDefault="005206BA" w:rsidP="005206BA">
            <w:pPr>
              <w:rPr>
                <w:rFonts w:cstheme="minorHAnsi"/>
              </w:rPr>
            </w:pPr>
            <w:r w:rsidRPr="005206BA">
              <w:rPr>
                <w:rFonts w:cstheme="minorHAnsi"/>
              </w:rPr>
              <w:t>50</w:t>
            </w:r>
          </w:p>
          <w:p w:rsidR="005206BA" w:rsidRPr="005206BA" w:rsidRDefault="005206BA" w:rsidP="005206BA">
            <w:pPr>
              <w:rPr>
                <w:rFonts w:cstheme="minorHAnsi"/>
              </w:rPr>
            </w:pPr>
            <w:r w:rsidRPr="005206BA">
              <w:rPr>
                <w:rFonts w:cstheme="minorHAnsi"/>
              </w:rPr>
              <w:t>50</w:t>
            </w:r>
          </w:p>
        </w:tc>
        <w:tc>
          <w:tcPr>
            <w:tcW w:w="1860" w:type="dxa"/>
          </w:tcPr>
          <w:p w:rsidR="005206BA" w:rsidRPr="005206BA" w:rsidRDefault="005206BA" w:rsidP="005206BA">
            <w:pPr>
              <w:rPr>
                <w:rFonts w:cstheme="minorHAnsi"/>
              </w:rPr>
            </w:pPr>
            <w:r w:rsidRPr="005206BA">
              <w:rPr>
                <w:rFonts w:cstheme="minorHAnsi"/>
              </w:rPr>
              <w:t>-107</w:t>
            </w:r>
          </w:p>
        </w:tc>
        <w:tc>
          <w:tcPr>
            <w:tcW w:w="1860" w:type="dxa"/>
            <w:vMerge/>
          </w:tcPr>
          <w:p w:rsidR="005206BA" w:rsidRPr="005206BA" w:rsidRDefault="005206BA" w:rsidP="005206BA">
            <w:pPr>
              <w:rPr>
                <w:rFonts w:cstheme="minorHAnsi"/>
              </w:rPr>
            </w:pPr>
          </w:p>
        </w:tc>
        <w:tc>
          <w:tcPr>
            <w:tcW w:w="1860" w:type="dxa"/>
            <w:vMerge/>
          </w:tcPr>
          <w:p w:rsidR="005206BA" w:rsidRPr="005206BA" w:rsidRDefault="005206BA" w:rsidP="005206BA">
            <w:pPr>
              <w:rPr>
                <w:rFonts w:cstheme="minorHAnsi"/>
              </w:rPr>
            </w:pPr>
          </w:p>
        </w:tc>
      </w:tr>
      <w:tr w:rsidR="005206BA" w:rsidRPr="005206BA" w:rsidTr="005C2D3C">
        <w:trPr>
          <w:trHeight w:val="484"/>
        </w:trPr>
        <w:tc>
          <w:tcPr>
            <w:tcW w:w="1260" w:type="dxa"/>
            <w:vMerge/>
          </w:tcPr>
          <w:p w:rsidR="005206BA" w:rsidRPr="005206BA" w:rsidRDefault="005206BA" w:rsidP="005206BA">
            <w:pPr>
              <w:rPr>
                <w:rFonts w:cstheme="minorHAnsi"/>
              </w:rPr>
            </w:pPr>
          </w:p>
        </w:tc>
        <w:tc>
          <w:tcPr>
            <w:tcW w:w="2070" w:type="dxa"/>
          </w:tcPr>
          <w:p w:rsidR="005206BA" w:rsidRPr="005206BA" w:rsidRDefault="005206BA" w:rsidP="005206BA">
            <w:pPr>
              <w:rPr>
                <w:rFonts w:cstheme="minorHAnsi"/>
              </w:rPr>
            </w:pPr>
            <w:r w:rsidRPr="005206BA">
              <w:rPr>
                <w:rFonts w:cstheme="minorHAnsi"/>
              </w:rPr>
              <w:t>1024-1085,</w:t>
            </w:r>
          </w:p>
          <w:p w:rsidR="005206BA" w:rsidRPr="005206BA" w:rsidRDefault="005206BA" w:rsidP="005206BA">
            <w:pPr>
              <w:rPr>
                <w:rFonts w:cstheme="minorHAnsi"/>
              </w:rPr>
            </w:pPr>
            <w:r w:rsidRPr="005206BA">
              <w:rPr>
                <w:rFonts w:cstheme="minorHAnsi"/>
              </w:rPr>
              <w:t>2024-2085</w:t>
            </w:r>
          </w:p>
        </w:tc>
        <w:tc>
          <w:tcPr>
            <w:tcW w:w="720" w:type="dxa"/>
          </w:tcPr>
          <w:p w:rsidR="005206BA" w:rsidRPr="005206BA" w:rsidRDefault="005206BA" w:rsidP="005206BA">
            <w:pPr>
              <w:rPr>
                <w:rFonts w:cstheme="minorHAnsi"/>
              </w:rPr>
            </w:pPr>
            <w:r w:rsidRPr="005206BA">
              <w:rPr>
                <w:rFonts w:cstheme="minorHAnsi"/>
              </w:rPr>
              <w:t>100</w:t>
            </w:r>
          </w:p>
          <w:p w:rsidR="005206BA" w:rsidRPr="005206BA" w:rsidRDefault="005206BA" w:rsidP="005206BA">
            <w:pPr>
              <w:rPr>
                <w:rFonts w:cstheme="minorHAnsi"/>
              </w:rPr>
            </w:pPr>
            <w:r w:rsidRPr="005206BA">
              <w:rPr>
                <w:rFonts w:cstheme="minorHAnsi"/>
              </w:rPr>
              <w:t>100</w:t>
            </w:r>
          </w:p>
        </w:tc>
        <w:tc>
          <w:tcPr>
            <w:tcW w:w="1860" w:type="dxa"/>
          </w:tcPr>
          <w:p w:rsidR="005206BA" w:rsidRPr="005206BA" w:rsidRDefault="005206BA" w:rsidP="005206BA">
            <w:pPr>
              <w:rPr>
                <w:rFonts w:cstheme="minorHAnsi"/>
              </w:rPr>
            </w:pPr>
            <w:r w:rsidRPr="005206BA">
              <w:rPr>
                <w:rFonts w:cstheme="minorHAnsi"/>
              </w:rPr>
              <w:t>-104</w:t>
            </w:r>
          </w:p>
        </w:tc>
        <w:tc>
          <w:tcPr>
            <w:tcW w:w="1860" w:type="dxa"/>
            <w:vMerge/>
          </w:tcPr>
          <w:p w:rsidR="005206BA" w:rsidRPr="005206BA" w:rsidRDefault="005206BA" w:rsidP="005206BA">
            <w:pPr>
              <w:rPr>
                <w:rFonts w:cstheme="minorHAnsi"/>
              </w:rPr>
            </w:pPr>
          </w:p>
        </w:tc>
        <w:tc>
          <w:tcPr>
            <w:tcW w:w="1860" w:type="dxa"/>
            <w:vMerge/>
          </w:tcPr>
          <w:p w:rsidR="005206BA" w:rsidRPr="005206BA" w:rsidRDefault="005206BA" w:rsidP="005206BA">
            <w:pPr>
              <w:rPr>
                <w:rFonts w:cstheme="minorHAnsi"/>
              </w:rPr>
            </w:pPr>
          </w:p>
        </w:tc>
      </w:tr>
      <w:tr w:rsidR="005206BA" w:rsidRPr="005206BA" w:rsidTr="005C2D3C">
        <w:tc>
          <w:tcPr>
            <w:tcW w:w="1260" w:type="dxa"/>
            <w:vMerge w:val="restart"/>
          </w:tcPr>
          <w:p w:rsidR="005206BA" w:rsidRPr="005206BA" w:rsidRDefault="005206BA" w:rsidP="005206BA">
            <w:pPr>
              <w:rPr>
                <w:rFonts w:cstheme="minorHAnsi"/>
              </w:rPr>
            </w:pPr>
            <w:r w:rsidRPr="005206BA">
              <w:rPr>
                <w:rFonts w:cstheme="minorHAnsi"/>
              </w:rPr>
              <w:t>8</w:t>
            </w:r>
          </w:p>
        </w:tc>
        <w:tc>
          <w:tcPr>
            <w:tcW w:w="2070" w:type="dxa"/>
          </w:tcPr>
          <w:p w:rsidR="005206BA" w:rsidRPr="005206BA" w:rsidRDefault="005206BA" w:rsidP="005206BA">
            <w:pPr>
              <w:rPr>
                <w:rFonts w:cstheme="minorHAnsi"/>
              </w:rPr>
            </w:pPr>
            <w:r w:rsidRPr="005206BA">
              <w:rPr>
                <w:rFonts w:cstheme="minorHAnsi"/>
              </w:rPr>
              <w:t>1084 and 2084</w:t>
            </w:r>
          </w:p>
        </w:tc>
        <w:tc>
          <w:tcPr>
            <w:tcW w:w="720" w:type="dxa"/>
          </w:tcPr>
          <w:p w:rsidR="005206BA" w:rsidRPr="005206BA" w:rsidRDefault="005206BA" w:rsidP="005206BA">
            <w:pPr>
              <w:rPr>
                <w:rFonts w:cstheme="minorHAnsi"/>
              </w:rPr>
            </w:pPr>
            <w:r w:rsidRPr="005206BA">
              <w:rPr>
                <w:rFonts w:cstheme="minorHAnsi"/>
              </w:rPr>
              <w:t>25</w:t>
            </w:r>
          </w:p>
        </w:tc>
        <w:tc>
          <w:tcPr>
            <w:tcW w:w="1860" w:type="dxa"/>
          </w:tcPr>
          <w:p w:rsidR="005206BA" w:rsidRPr="005206BA" w:rsidRDefault="005206BA" w:rsidP="005206BA">
            <w:pPr>
              <w:rPr>
                <w:rFonts w:cstheme="minorHAnsi"/>
              </w:rPr>
            </w:pPr>
            <w:r w:rsidRPr="005206BA">
              <w:rPr>
                <w:rFonts w:cstheme="minorHAnsi"/>
              </w:rPr>
              <w:t>-104</w:t>
            </w:r>
          </w:p>
        </w:tc>
        <w:tc>
          <w:tcPr>
            <w:tcW w:w="1860" w:type="dxa"/>
            <w:vMerge w:val="restart"/>
          </w:tcPr>
          <w:p w:rsidR="005206BA" w:rsidRPr="005206BA" w:rsidRDefault="005206BA" w:rsidP="005206BA">
            <w:pPr>
              <w:rPr>
                <w:rFonts w:cstheme="minorHAnsi"/>
              </w:rPr>
            </w:pPr>
            <w:r w:rsidRPr="005206BA">
              <w:rPr>
                <w:rFonts w:cstheme="minorHAnsi"/>
              </w:rPr>
              <w:t>Normal</w:t>
            </w:r>
          </w:p>
        </w:tc>
        <w:tc>
          <w:tcPr>
            <w:tcW w:w="1860" w:type="dxa"/>
            <w:vMerge w:val="restart"/>
          </w:tcPr>
          <w:p w:rsidR="005206BA" w:rsidRPr="005206BA" w:rsidRDefault="005206BA" w:rsidP="005206BA">
            <w:pPr>
              <w:rPr>
                <w:rFonts w:cstheme="minorHAnsi"/>
              </w:rPr>
            </w:pPr>
            <w:r w:rsidRPr="005206BA">
              <w:rPr>
                <w:rFonts w:cstheme="minorHAnsi"/>
              </w:rPr>
              <w:t>20</w:t>
            </w:r>
          </w:p>
        </w:tc>
      </w:tr>
      <w:tr w:rsidR="005206BA" w:rsidRPr="005206BA" w:rsidTr="005C2D3C">
        <w:tc>
          <w:tcPr>
            <w:tcW w:w="1260" w:type="dxa"/>
            <w:vMerge/>
          </w:tcPr>
          <w:p w:rsidR="005206BA" w:rsidRPr="005206BA" w:rsidRDefault="005206BA" w:rsidP="005206BA">
            <w:pPr>
              <w:rPr>
                <w:rFonts w:cstheme="minorHAnsi"/>
              </w:rPr>
            </w:pPr>
          </w:p>
        </w:tc>
        <w:tc>
          <w:tcPr>
            <w:tcW w:w="2070" w:type="dxa"/>
          </w:tcPr>
          <w:p w:rsidR="005206BA" w:rsidRPr="005206BA" w:rsidRDefault="005206BA" w:rsidP="005206BA">
            <w:pPr>
              <w:rPr>
                <w:rFonts w:cstheme="minorHAnsi"/>
              </w:rPr>
            </w:pPr>
            <w:r w:rsidRPr="005206BA">
              <w:rPr>
                <w:rFonts w:cstheme="minorHAnsi"/>
              </w:rPr>
              <w:t>1024-1084,</w:t>
            </w:r>
          </w:p>
          <w:p w:rsidR="005206BA" w:rsidRPr="005206BA" w:rsidRDefault="005206BA" w:rsidP="005206BA">
            <w:pPr>
              <w:rPr>
                <w:rFonts w:cstheme="minorHAnsi"/>
              </w:rPr>
            </w:pPr>
            <w:r w:rsidRPr="005206BA">
              <w:rPr>
                <w:rFonts w:cstheme="minorHAnsi"/>
              </w:rPr>
              <w:t>2024-2084</w:t>
            </w:r>
          </w:p>
        </w:tc>
        <w:tc>
          <w:tcPr>
            <w:tcW w:w="720" w:type="dxa"/>
          </w:tcPr>
          <w:p w:rsidR="005206BA" w:rsidRPr="005206BA" w:rsidRDefault="005206BA" w:rsidP="005206BA">
            <w:pPr>
              <w:rPr>
                <w:rFonts w:cstheme="minorHAnsi"/>
              </w:rPr>
            </w:pPr>
            <w:r w:rsidRPr="005206BA">
              <w:rPr>
                <w:rFonts w:cstheme="minorHAnsi"/>
              </w:rPr>
              <w:t>50</w:t>
            </w:r>
          </w:p>
          <w:p w:rsidR="005206BA" w:rsidRPr="005206BA" w:rsidRDefault="005206BA" w:rsidP="005206BA">
            <w:pPr>
              <w:rPr>
                <w:rFonts w:cstheme="minorHAnsi"/>
              </w:rPr>
            </w:pPr>
            <w:r w:rsidRPr="005206BA">
              <w:rPr>
                <w:rFonts w:cstheme="minorHAnsi"/>
              </w:rPr>
              <w:t>50</w:t>
            </w:r>
          </w:p>
        </w:tc>
        <w:tc>
          <w:tcPr>
            <w:tcW w:w="1860" w:type="dxa"/>
          </w:tcPr>
          <w:p w:rsidR="005206BA" w:rsidRPr="005206BA" w:rsidRDefault="005206BA" w:rsidP="005206BA">
            <w:pPr>
              <w:rPr>
                <w:rFonts w:cstheme="minorHAnsi"/>
              </w:rPr>
            </w:pPr>
            <w:r w:rsidRPr="005206BA">
              <w:rPr>
                <w:rFonts w:cstheme="minorHAnsi"/>
              </w:rPr>
              <w:t>-101</w:t>
            </w:r>
          </w:p>
        </w:tc>
        <w:tc>
          <w:tcPr>
            <w:tcW w:w="1860" w:type="dxa"/>
            <w:vMerge/>
          </w:tcPr>
          <w:p w:rsidR="005206BA" w:rsidRPr="005206BA" w:rsidRDefault="005206BA" w:rsidP="005206BA">
            <w:pPr>
              <w:rPr>
                <w:rFonts w:cstheme="minorHAnsi"/>
              </w:rPr>
            </w:pPr>
          </w:p>
        </w:tc>
        <w:tc>
          <w:tcPr>
            <w:tcW w:w="1860" w:type="dxa"/>
            <w:vMerge/>
          </w:tcPr>
          <w:p w:rsidR="005206BA" w:rsidRPr="005206BA" w:rsidRDefault="005206BA" w:rsidP="005206BA">
            <w:pPr>
              <w:rPr>
                <w:rFonts w:cstheme="minorHAnsi"/>
              </w:rPr>
            </w:pPr>
          </w:p>
        </w:tc>
      </w:tr>
      <w:tr w:rsidR="005206BA" w:rsidRPr="005206BA" w:rsidTr="005C2D3C">
        <w:tc>
          <w:tcPr>
            <w:tcW w:w="1260" w:type="dxa"/>
            <w:vMerge/>
          </w:tcPr>
          <w:p w:rsidR="005206BA" w:rsidRPr="005206BA" w:rsidRDefault="005206BA" w:rsidP="005206BA">
            <w:pPr>
              <w:rPr>
                <w:rFonts w:cstheme="minorHAnsi"/>
              </w:rPr>
            </w:pPr>
          </w:p>
        </w:tc>
        <w:tc>
          <w:tcPr>
            <w:tcW w:w="2070" w:type="dxa"/>
          </w:tcPr>
          <w:p w:rsidR="005206BA" w:rsidRPr="005206BA" w:rsidRDefault="005206BA" w:rsidP="005206BA">
            <w:pPr>
              <w:rPr>
                <w:rFonts w:cstheme="minorHAnsi"/>
              </w:rPr>
            </w:pPr>
            <w:r w:rsidRPr="005206BA">
              <w:rPr>
                <w:rFonts w:cstheme="minorHAnsi"/>
              </w:rPr>
              <w:t>1024-1085,</w:t>
            </w:r>
          </w:p>
          <w:p w:rsidR="005206BA" w:rsidRPr="005206BA" w:rsidRDefault="005206BA" w:rsidP="005206BA">
            <w:pPr>
              <w:rPr>
                <w:rFonts w:cstheme="minorHAnsi"/>
              </w:rPr>
            </w:pPr>
            <w:r w:rsidRPr="005206BA">
              <w:rPr>
                <w:rFonts w:cstheme="minorHAnsi"/>
              </w:rPr>
              <w:t>2024-2085</w:t>
            </w:r>
          </w:p>
        </w:tc>
        <w:tc>
          <w:tcPr>
            <w:tcW w:w="720" w:type="dxa"/>
          </w:tcPr>
          <w:p w:rsidR="005206BA" w:rsidRPr="005206BA" w:rsidRDefault="005206BA" w:rsidP="005206BA">
            <w:pPr>
              <w:rPr>
                <w:rFonts w:cstheme="minorHAnsi"/>
              </w:rPr>
            </w:pPr>
            <w:r w:rsidRPr="005206BA">
              <w:rPr>
                <w:rFonts w:cstheme="minorHAnsi"/>
              </w:rPr>
              <w:t>100</w:t>
            </w:r>
          </w:p>
          <w:p w:rsidR="005206BA" w:rsidRPr="005206BA" w:rsidRDefault="005206BA" w:rsidP="005206BA">
            <w:pPr>
              <w:rPr>
                <w:rFonts w:cstheme="minorHAnsi"/>
              </w:rPr>
            </w:pPr>
            <w:r w:rsidRPr="005206BA">
              <w:rPr>
                <w:rFonts w:cstheme="minorHAnsi"/>
              </w:rPr>
              <w:t>100</w:t>
            </w:r>
          </w:p>
        </w:tc>
        <w:tc>
          <w:tcPr>
            <w:tcW w:w="1860" w:type="dxa"/>
          </w:tcPr>
          <w:p w:rsidR="005206BA" w:rsidRPr="005206BA" w:rsidRDefault="005206BA" w:rsidP="005206BA">
            <w:pPr>
              <w:rPr>
                <w:rFonts w:cstheme="minorHAnsi"/>
              </w:rPr>
            </w:pPr>
            <w:r w:rsidRPr="005206BA">
              <w:rPr>
                <w:rFonts w:cstheme="minorHAnsi"/>
              </w:rPr>
              <w:t>-98</w:t>
            </w:r>
          </w:p>
        </w:tc>
        <w:tc>
          <w:tcPr>
            <w:tcW w:w="1860" w:type="dxa"/>
            <w:vMerge/>
          </w:tcPr>
          <w:p w:rsidR="005206BA" w:rsidRPr="005206BA" w:rsidRDefault="005206BA" w:rsidP="005206BA">
            <w:pPr>
              <w:rPr>
                <w:rFonts w:cstheme="minorHAnsi"/>
              </w:rPr>
            </w:pPr>
          </w:p>
        </w:tc>
        <w:tc>
          <w:tcPr>
            <w:tcW w:w="1860" w:type="dxa"/>
            <w:vMerge/>
          </w:tcPr>
          <w:p w:rsidR="005206BA" w:rsidRPr="005206BA" w:rsidRDefault="005206BA" w:rsidP="005206BA">
            <w:pPr>
              <w:rPr>
                <w:rFonts w:cstheme="minorHAnsi"/>
              </w:rPr>
            </w:pPr>
          </w:p>
        </w:tc>
      </w:tr>
      <w:tr w:rsidR="005206BA" w:rsidRPr="005206BA" w:rsidTr="005C2D3C">
        <w:trPr>
          <w:trHeight w:val="219"/>
        </w:trPr>
        <w:tc>
          <w:tcPr>
            <w:tcW w:w="1260" w:type="dxa"/>
            <w:vMerge w:val="restart"/>
          </w:tcPr>
          <w:p w:rsidR="005206BA" w:rsidRPr="005206BA" w:rsidRDefault="005206BA" w:rsidP="005206BA">
            <w:pPr>
              <w:rPr>
                <w:rFonts w:cstheme="minorHAnsi"/>
              </w:rPr>
            </w:pPr>
            <w:r w:rsidRPr="005206BA">
              <w:rPr>
                <w:rFonts w:cstheme="minorHAnsi"/>
              </w:rPr>
              <w:t>9</w:t>
            </w:r>
          </w:p>
        </w:tc>
        <w:tc>
          <w:tcPr>
            <w:tcW w:w="2070" w:type="dxa"/>
          </w:tcPr>
          <w:p w:rsidR="005206BA" w:rsidRPr="005206BA" w:rsidRDefault="005206BA" w:rsidP="005206BA">
            <w:pPr>
              <w:rPr>
                <w:rFonts w:cstheme="minorHAnsi"/>
              </w:rPr>
            </w:pPr>
            <w:r w:rsidRPr="005206BA">
              <w:rPr>
                <w:rFonts w:cstheme="minorHAnsi"/>
              </w:rPr>
              <w:t>1085 and 2085</w:t>
            </w:r>
          </w:p>
        </w:tc>
        <w:tc>
          <w:tcPr>
            <w:tcW w:w="720" w:type="dxa"/>
          </w:tcPr>
          <w:p w:rsidR="005206BA" w:rsidRPr="005206BA" w:rsidRDefault="005206BA" w:rsidP="005206BA">
            <w:pPr>
              <w:rPr>
                <w:rFonts w:cstheme="minorHAnsi"/>
              </w:rPr>
            </w:pPr>
            <w:r w:rsidRPr="005206BA">
              <w:rPr>
                <w:rFonts w:cstheme="minorHAnsi"/>
              </w:rPr>
              <w:t>25</w:t>
            </w:r>
          </w:p>
        </w:tc>
        <w:tc>
          <w:tcPr>
            <w:tcW w:w="1860" w:type="dxa"/>
          </w:tcPr>
          <w:p w:rsidR="005206BA" w:rsidRPr="005206BA" w:rsidRDefault="005206BA" w:rsidP="005206BA">
            <w:pPr>
              <w:rPr>
                <w:rFonts w:cstheme="minorHAnsi"/>
              </w:rPr>
            </w:pPr>
            <w:r w:rsidRPr="005206BA">
              <w:rPr>
                <w:rFonts w:cstheme="minorHAnsi"/>
              </w:rPr>
              <w:t>-102</w:t>
            </w:r>
          </w:p>
        </w:tc>
        <w:tc>
          <w:tcPr>
            <w:tcW w:w="1860" w:type="dxa"/>
            <w:vMerge w:val="restart"/>
          </w:tcPr>
          <w:p w:rsidR="005206BA" w:rsidRPr="005206BA" w:rsidRDefault="005206BA" w:rsidP="005206BA">
            <w:pPr>
              <w:rPr>
                <w:rFonts w:cstheme="minorHAnsi"/>
              </w:rPr>
            </w:pPr>
            <w:r w:rsidRPr="005206BA">
              <w:rPr>
                <w:rFonts w:cstheme="minorHAnsi"/>
              </w:rPr>
              <w:t>Normal</w:t>
            </w:r>
          </w:p>
        </w:tc>
        <w:tc>
          <w:tcPr>
            <w:tcW w:w="1860" w:type="dxa"/>
            <w:vMerge w:val="restart"/>
          </w:tcPr>
          <w:p w:rsidR="005206BA" w:rsidRPr="005206BA" w:rsidRDefault="005206BA" w:rsidP="005206BA">
            <w:pPr>
              <w:rPr>
                <w:rFonts w:cstheme="minorHAnsi"/>
              </w:rPr>
            </w:pPr>
            <w:r w:rsidRPr="005206BA">
              <w:rPr>
                <w:rFonts w:cstheme="minorHAnsi"/>
              </w:rPr>
              <w:t>20</w:t>
            </w:r>
          </w:p>
        </w:tc>
      </w:tr>
      <w:tr w:rsidR="005206BA" w:rsidRPr="005206BA" w:rsidTr="005C2D3C">
        <w:trPr>
          <w:trHeight w:val="219"/>
        </w:trPr>
        <w:tc>
          <w:tcPr>
            <w:tcW w:w="1260" w:type="dxa"/>
            <w:vMerge/>
          </w:tcPr>
          <w:p w:rsidR="005206BA" w:rsidRPr="005206BA" w:rsidRDefault="005206BA" w:rsidP="005206BA">
            <w:pPr>
              <w:rPr>
                <w:rFonts w:cstheme="minorHAnsi"/>
              </w:rPr>
            </w:pPr>
          </w:p>
        </w:tc>
        <w:tc>
          <w:tcPr>
            <w:tcW w:w="2070" w:type="dxa"/>
          </w:tcPr>
          <w:p w:rsidR="005206BA" w:rsidRPr="005206BA" w:rsidRDefault="005206BA" w:rsidP="005206BA">
            <w:pPr>
              <w:rPr>
                <w:rFonts w:cstheme="minorHAnsi"/>
              </w:rPr>
            </w:pPr>
            <w:r w:rsidRPr="005206BA">
              <w:rPr>
                <w:rFonts w:cstheme="minorHAnsi"/>
              </w:rPr>
              <w:t>1024-1084,</w:t>
            </w:r>
          </w:p>
          <w:p w:rsidR="005206BA" w:rsidRPr="005206BA" w:rsidRDefault="005206BA" w:rsidP="005206BA">
            <w:pPr>
              <w:rPr>
                <w:rFonts w:cstheme="minorHAnsi"/>
              </w:rPr>
            </w:pPr>
            <w:r w:rsidRPr="005206BA">
              <w:rPr>
                <w:rFonts w:cstheme="minorHAnsi"/>
              </w:rPr>
              <w:t>2024-2084</w:t>
            </w:r>
          </w:p>
        </w:tc>
        <w:tc>
          <w:tcPr>
            <w:tcW w:w="720" w:type="dxa"/>
          </w:tcPr>
          <w:p w:rsidR="005206BA" w:rsidRPr="005206BA" w:rsidRDefault="005206BA" w:rsidP="005206BA">
            <w:pPr>
              <w:rPr>
                <w:rFonts w:cstheme="minorHAnsi"/>
              </w:rPr>
            </w:pPr>
            <w:r w:rsidRPr="005206BA">
              <w:rPr>
                <w:rFonts w:cstheme="minorHAnsi"/>
              </w:rPr>
              <w:t>50</w:t>
            </w:r>
          </w:p>
          <w:p w:rsidR="005206BA" w:rsidRPr="005206BA" w:rsidRDefault="005206BA" w:rsidP="005206BA">
            <w:pPr>
              <w:rPr>
                <w:rFonts w:cstheme="minorHAnsi"/>
              </w:rPr>
            </w:pPr>
            <w:r w:rsidRPr="005206BA">
              <w:rPr>
                <w:rFonts w:cstheme="minorHAnsi"/>
              </w:rPr>
              <w:t>50</w:t>
            </w:r>
          </w:p>
        </w:tc>
        <w:tc>
          <w:tcPr>
            <w:tcW w:w="1860" w:type="dxa"/>
          </w:tcPr>
          <w:p w:rsidR="005206BA" w:rsidRPr="005206BA" w:rsidRDefault="005206BA" w:rsidP="005206BA">
            <w:pPr>
              <w:rPr>
                <w:rFonts w:cstheme="minorHAnsi"/>
              </w:rPr>
            </w:pPr>
            <w:r w:rsidRPr="005206BA">
              <w:rPr>
                <w:rFonts w:cstheme="minorHAnsi"/>
              </w:rPr>
              <w:t>-99</w:t>
            </w:r>
          </w:p>
        </w:tc>
        <w:tc>
          <w:tcPr>
            <w:tcW w:w="1860" w:type="dxa"/>
            <w:vMerge/>
          </w:tcPr>
          <w:p w:rsidR="005206BA" w:rsidRPr="005206BA" w:rsidRDefault="005206BA" w:rsidP="005206BA">
            <w:pPr>
              <w:rPr>
                <w:rFonts w:cstheme="minorHAnsi"/>
              </w:rPr>
            </w:pPr>
          </w:p>
        </w:tc>
        <w:tc>
          <w:tcPr>
            <w:tcW w:w="1860" w:type="dxa"/>
            <w:vMerge/>
          </w:tcPr>
          <w:p w:rsidR="005206BA" w:rsidRPr="005206BA" w:rsidRDefault="005206BA" w:rsidP="005206BA">
            <w:pPr>
              <w:rPr>
                <w:rFonts w:cstheme="minorHAnsi"/>
              </w:rPr>
            </w:pPr>
          </w:p>
        </w:tc>
      </w:tr>
      <w:tr w:rsidR="005206BA" w:rsidRPr="005206BA" w:rsidTr="005C2D3C">
        <w:trPr>
          <w:trHeight w:val="219"/>
        </w:trPr>
        <w:tc>
          <w:tcPr>
            <w:tcW w:w="1260" w:type="dxa"/>
            <w:vMerge/>
          </w:tcPr>
          <w:p w:rsidR="005206BA" w:rsidRPr="005206BA" w:rsidRDefault="005206BA" w:rsidP="005206BA">
            <w:pPr>
              <w:rPr>
                <w:rFonts w:cstheme="minorHAnsi"/>
              </w:rPr>
            </w:pPr>
          </w:p>
        </w:tc>
        <w:tc>
          <w:tcPr>
            <w:tcW w:w="2070" w:type="dxa"/>
          </w:tcPr>
          <w:p w:rsidR="005206BA" w:rsidRPr="005206BA" w:rsidRDefault="005206BA" w:rsidP="005206BA">
            <w:pPr>
              <w:rPr>
                <w:rFonts w:cstheme="minorHAnsi"/>
              </w:rPr>
            </w:pPr>
            <w:r w:rsidRPr="005206BA">
              <w:rPr>
                <w:rFonts w:cstheme="minorHAnsi"/>
              </w:rPr>
              <w:t>1024-1085,</w:t>
            </w:r>
          </w:p>
          <w:p w:rsidR="005206BA" w:rsidRPr="005206BA" w:rsidRDefault="005206BA" w:rsidP="005206BA">
            <w:pPr>
              <w:rPr>
                <w:rFonts w:cstheme="minorHAnsi"/>
              </w:rPr>
            </w:pPr>
            <w:r w:rsidRPr="005206BA">
              <w:rPr>
                <w:rFonts w:cstheme="minorHAnsi"/>
              </w:rPr>
              <w:t>2024-2085</w:t>
            </w:r>
          </w:p>
        </w:tc>
        <w:tc>
          <w:tcPr>
            <w:tcW w:w="720" w:type="dxa"/>
          </w:tcPr>
          <w:p w:rsidR="005206BA" w:rsidRPr="005206BA" w:rsidRDefault="005206BA" w:rsidP="005206BA">
            <w:pPr>
              <w:rPr>
                <w:rFonts w:cstheme="minorHAnsi"/>
              </w:rPr>
            </w:pPr>
            <w:r w:rsidRPr="005206BA">
              <w:rPr>
                <w:rFonts w:cstheme="minorHAnsi"/>
              </w:rPr>
              <w:t>100</w:t>
            </w:r>
          </w:p>
          <w:p w:rsidR="005206BA" w:rsidRPr="005206BA" w:rsidRDefault="005206BA" w:rsidP="005206BA">
            <w:pPr>
              <w:rPr>
                <w:rFonts w:cstheme="minorHAnsi"/>
              </w:rPr>
            </w:pPr>
            <w:r w:rsidRPr="005206BA">
              <w:rPr>
                <w:rFonts w:cstheme="minorHAnsi"/>
              </w:rPr>
              <w:t>100</w:t>
            </w:r>
          </w:p>
        </w:tc>
        <w:tc>
          <w:tcPr>
            <w:tcW w:w="1860" w:type="dxa"/>
          </w:tcPr>
          <w:p w:rsidR="005206BA" w:rsidRPr="005206BA" w:rsidRDefault="005206BA" w:rsidP="005206BA">
            <w:pPr>
              <w:rPr>
                <w:rFonts w:cstheme="minorHAnsi"/>
              </w:rPr>
            </w:pPr>
            <w:r w:rsidRPr="005206BA">
              <w:rPr>
                <w:rFonts w:cstheme="minorHAnsi"/>
              </w:rPr>
              <w:t>-96</w:t>
            </w:r>
          </w:p>
        </w:tc>
        <w:tc>
          <w:tcPr>
            <w:tcW w:w="1860" w:type="dxa"/>
            <w:vMerge/>
          </w:tcPr>
          <w:p w:rsidR="005206BA" w:rsidRPr="005206BA" w:rsidRDefault="005206BA" w:rsidP="005206BA">
            <w:pPr>
              <w:rPr>
                <w:rFonts w:cstheme="minorHAnsi"/>
              </w:rPr>
            </w:pPr>
          </w:p>
        </w:tc>
        <w:tc>
          <w:tcPr>
            <w:tcW w:w="1860" w:type="dxa"/>
            <w:vMerge/>
          </w:tcPr>
          <w:p w:rsidR="005206BA" w:rsidRPr="005206BA" w:rsidRDefault="005206BA" w:rsidP="005206BA">
            <w:pPr>
              <w:rPr>
                <w:rFonts w:cstheme="minorHAnsi"/>
              </w:rPr>
            </w:pPr>
          </w:p>
        </w:tc>
      </w:tr>
    </w:tbl>
    <w:p w:rsidR="005206BA" w:rsidRDefault="005C2D3C" w:rsidP="009812F2">
      <w:pPr>
        <w:pStyle w:val="Caption"/>
      </w:pPr>
      <w:bookmarkStart w:id="95" w:name="_Toc492059247"/>
      <w:r>
        <w:t xml:space="preserve">Table </w:t>
      </w:r>
      <w:fldSimple w:instr=" SEQ Table \* ARABIC ">
        <w:r w:rsidR="009812F2">
          <w:rPr>
            <w:noProof/>
          </w:rPr>
          <w:t>8</w:t>
        </w:r>
      </w:fldSimple>
      <w:r>
        <w:t xml:space="preserve"> - </w:t>
      </w:r>
      <w:r w:rsidRPr="007579E4">
        <w:t>Parameters used for VDE sensitivity tests</w:t>
      </w:r>
      <w:bookmarkEnd w:id="95"/>
    </w:p>
    <w:p w:rsidR="001550EE" w:rsidRDefault="001550EE">
      <w:r>
        <w:br w:type="page"/>
      </w:r>
    </w:p>
    <w:p w:rsidR="005206BA" w:rsidRPr="005206BA" w:rsidRDefault="005206BA" w:rsidP="005206BA">
      <w:pPr>
        <w:pStyle w:val="Heading3"/>
        <w:numPr>
          <w:ilvl w:val="2"/>
          <w:numId w:val="20"/>
        </w:numPr>
        <w:spacing w:before="40"/>
        <w:rPr>
          <w:rFonts w:asciiTheme="minorHAnsi" w:hAnsiTheme="minorHAnsi" w:cstheme="minorHAnsi"/>
        </w:rPr>
      </w:pPr>
      <w:bookmarkStart w:id="96" w:name="_Ref438020750"/>
      <w:bookmarkStart w:id="97" w:name="_Toc456425897"/>
      <w:bookmarkStart w:id="98" w:name="_Toc492059226"/>
      <w:r w:rsidRPr="005206BA">
        <w:rPr>
          <w:rFonts w:asciiTheme="minorHAnsi" w:hAnsiTheme="minorHAnsi" w:cstheme="minorHAnsi"/>
        </w:rPr>
        <w:lastRenderedPageBreak/>
        <w:t>Error behaviour at high input levels</w:t>
      </w:r>
      <w:bookmarkEnd w:id="96"/>
      <w:bookmarkEnd w:id="97"/>
      <w:bookmarkEnd w:id="98"/>
    </w:p>
    <w:p w:rsidR="005206BA" w:rsidRPr="005206BA" w:rsidRDefault="005206BA" w:rsidP="005206BA">
      <w:pPr>
        <w:rPr>
          <w:rFonts w:asciiTheme="minorHAnsi" w:hAnsiTheme="minorHAnsi" w:cstheme="minorHAnsi"/>
        </w:rPr>
      </w:pPr>
      <w:r w:rsidRPr="005206BA">
        <w:rPr>
          <w:rFonts w:asciiTheme="minorHAnsi" w:hAnsiTheme="minorHAnsi" w:cstheme="minorHAnsi"/>
        </w:rPr>
        <w:t>Follow the method described in IEC 61993, 15.2.2.2 with the additional signa</w:t>
      </w:r>
      <w:r w:rsidR="00F674C3">
        <w:rPr>
          <w:rFonts w:asciiTheme="minorHAnsi" w:hAnsiTheme="minorHAnsi" w:cstheme="minorHAnsi"/>
        </w:rPr>
        <w:t>ls and properties specified in T</w:t>
      </w:r>
      <w:r w:rsidRPr="005206BA">
        <w:rPr>
          <w:rFonts w:asciiTheme="minorHAnsi" w:hAnsiTheme="minorHAnsi" w:cstheme="minorHAnsi"/>
        </w:rPr>
        <w:t>able</w:t>
      </w:r>
      <w:r w:rsidR="00F674C3">
        <w:rPr>
          <w:rFonts w:asciiTheme="minorHAnsi" w:hAnsiTheme="minorHAnsi" w:cstheme="minorHAnsi"/>
        </w:rPr>
        <w:t xml:space="preserve"> 9</w:t>
      </w:r>
      <w:r w:rsidRPr="005206BA">
        <w:rPr>
          <w:rFonts w:asciiTheme="minorHAnsi" w:hAnsiTheme="minorHAnsi" w:cstheme="minorHAnsi"/>
        </w:rPr>
        <w:t>.</w:t>
      </w:r>
    </w:p>
    <w:p w:rsidR="005206BA" w:rsidRPr="005206BA" w:rsidRDefault="005206BA" w:rsidP="005206BA">
      <w:pPr>
        <w:rPr>
          <w:rFonts w:asciiTheme="minorHAnsi" w:hAnsiTheme="minorHAnsi" w:cstheme="minorHAnsi"/>
        </w:rPr>
      </w:pPr>
    </w:p>
    <w:tbl>
      <w:tblPr>
        <w:tblStyle w:val="TableGrid"/>
        <w:tblW w:w="0" w:type="auto"/>
        <w:tblInd w:w="198" w:type="dxa"/>
        <w:tblLook w:val="04A0" w:firstRow="1" w:lastRow="0" w:firstColumn="1" w:lastColumn="0" w:noHBand="0" w:noVBand="1"/>
      </w:tblPr>
      <w:tblGrid>
        <w:gridCol w:w="1232"/>
        <w:gridCol w:w="2096"/>
        <w:gridCol w:w="722"/>
        <w:gridCol w:w="1860"/>
        <w:gridCol w:w="1860"/>
        <w:gridCol w:w="1860"/>
      </w:tblGrid>
      <w:tr w:rsidR="004B091C" w:rsidRPr="005206BA" w:rsidTr="005C2D3C">
        <w:trPr>
          <w:trHeight w:val="261"/>
        </w:trPr>
        <w:tc>
          <w:tcPr>
            <w:tcW w:w="1232" w:type="dxa"/>
          </w:tcPr>
          <w:p w:rsidR="005206BA" w:rsidRPr="005206BA" w:rsidRDefault="005206BA" w:rsidP="005206BA">
            <w:pPr>
              <w:rPr>
                <w:rFonts w:cstheme="minorHAnsi"/>
                <w:b/>
              </w:rPr>
            </w:pPr>
            <w:r w:rsidRPr="005206BA">
              <w:rPr>
                <w:rFonts w:cstheme="minorHAnsi"/>
                <w:b/>
              </w:rPr>
              <w:t>Test Signal</w:t>
            </w:r>
          </w:p>
        </w:tc>
        <w:tc>
          <w:tcPr>
            <w:tcW w:w="2096" w:type="dxa"/>
          </w:tcPr>
          <w:p w:rsidR="005206BA" w:rsidRPr="005206BA" w:rsidRDefault="005206BA" w:rsidP="005206BA">
            <w:pPr>
              <w:rPr>
                <w:rFonts w:cstheme="minorHAnsi"/>
                <w:b/>
              </w:rPr>
            </w:pPr>
            <w:r w:rsidRPr="005206BA">
              <w:rPr>
                <w:rFonts w:cstheme="minorHAnsi"/>
                <w:b/>
              </w:rPr>
              <w:t>Channel</w:t>
            </w:r>
          </w:p>
        </w:tc>
        <w:tc>
          <w:tcPr>
            <w:tcW w:w="722" w:type="dxa"/>
          </w:tcPr>
          <w:p w:rsidR="005206BA" w:rsidRPr="005206BA" w:rsidRDefault="005206BA" w:rsidP="005206BA">
            <w:pPr>
              <w:rPr>
                <w:rFonts w:cstheme="minorHAnsi"/>
                <w:b/>
              </w:rPr>
            </w:pPr>
            <w:r w:rsidRPr="005206BA">
              <w:rPr>
                <w:rFonts w:cstheme="minorHAnsi"/>
                <w:b/>
              </w:rPr>
              <w:t>BW</w:t>
            </w:r>
          </w:p>
        </w:tc>
        <w:tc>
          <w:tcPr>
            <w:tcW w:w="1860" w:type="dxa"/>
          </w:tcPr>
          <w:p w:rsidR="005206BA" w:rsidRPr="005206BA" w:rsidRDefault="005206BA" w:rsidP="005206BA">
            <w:pPr>
              <w:rPr>
                <w:rFonts w:cstheme="minorHAnsi"/>
                <w:b/>
              </w:rPr>
            </w:pPr>
            <w:r w:rsidRPr="005206BA">
              <w:rPr>
                <w:rFonts w:cstheme="minorHAnsi"/>
                <w:b/>
              </w:rPr>
              <w:t>Level [dBm]</w:t>
            </w:r>
          </w:p>
        </w:tc>
        <w:tc>
          <w:tcPr>
            <w:tcW w:w="1860" w:type="dxa"/>
          </w:tcPr>
          <w:p w:rsidR="005206BA" w:rsidRPr="005206BA" w:rsidRDefault="005206BA" w:rsidP="005206BA">
            <w:pPr>
              <w:rPr>
                <w:rFonts w:cstheme="minorHAnsi"/>
                <w:b/>
              </w:rPr>
            </w:pPr>
            <w:r w:rsidRPr="005206BA">
              <w:rPr>
                <w:rFonts w:cstheme="minorHAnsi"/>
                <w:b/>
              </w:rPr>
              <w:t>Conditions</w:t>
            </w:r>
          </w:p>
        </w:tc>
        <w:tc>
          <w:tcPr>
            <w:tcW w:w="1860" w:type="dxa"/>
          </w:tcPr>
          <w:p w:rsidR="005206BA" w:rsidRPr="005206BA" w:rsidRDefault="005206BA" w:rsidP="005206BA">
            <w:pPr>
              <w:rPr>
                <w:rFonts w:cstheme="minorHAnsi"/>
                <w:b/>
              </w:rPr>
            </w:pPr>
            <w:r w:rsidRPr="005206BA">
              <w:rPr>
                <w:rFonts w:cstheme="minorHAnsi"/>
                <w:b/>
              </w:rPr>
              <w:t>Max PER [%]</w:t>
            </w:r>
          </w:p>
        </w:tc>
      </w:tr>
      <w:tr w:rsidR="004B091C" w:rsidRPr="005206BA" w:rsidTr="005C2D3C">
        <w:tc>
          <w:tcPr>
            <w:tcW w:w="1232" w:type="dxa"/>
            <w:vMerge w:val="restart"/>
          </w:tcPr>
          <w:p w:rsidR="005206BA" w:rsidRPr="005206BA" w:rsidRDefault="005206BA" w:rsidP="005206BA">
            <w:pPr>
              <w:rPr>
                <w:rFonts w:cstheme="minorHAnsi"/>
              </w:rPr>
            </w:pPr>
            <w:r w:rsidRPr="005206BA">
              <w:rPr>
                <w:rFonts w:cstheme="minorHAnsi"/>
              </w:rPr>
              <w:t>6</w:t>
            </w:r>
            <w:r w:rsidRPr="005206BA">
              <w:rPr>
                <w:rStyle w:val="FootnoteReference"/>
                <w:rFonts w:cstheme="minorHAnsi"/>
              </w:rPr>
              <w:footnoteReference w:id="4"/>
            </w:r>
          </w:p>
        </w:tc>
        <w:tc>
          <w:tcPr>
            <w:tcW w:w="2096" w:type="dxa"/>
            <w:vMerge w:val="restart"/>
          </w:tcPr>
          <w:p w:rsidR="005206BA" w:rsidRPr="005206BA" w:rsidRDefault="005206BA" w:rsidP="005206BA">
            <w:pPr>
              <w:rPr>
                <w:rFonts w:cstheme="minorHAnsi"/>
              </w:rPr>
            </w:pPr>
            <w:r w:rsidRPr="005206BA">
              <w:rPr>
                <w:rFonts w:cstheme="minorHAnsi"/>
              </w:rPr>
              <w:t>2027 and 2028</w:t>
            </w:r>
          </w:p>
        </w:tc>
        <w:tc>
          <w:tcPr>
            <w:tcW w:w="722" w:type="dxa"/>
            <w:vMerge w:val="restart"/>
          </w:tcPr>
          <w:p w:rsidR="005206BA" w:rsidRPr="005206BA" w:rsidRDefault="005206BA" w:rsidP="005206BA">
            <w:pPr>
              <w:rPr>
                <w:rFonts w:cstheme="minorHAnsi"/>
              </w:rPr>
            </w:pPr>
            <w:r w:rsidRPr="005206BA">
              <w:rPr>
                <w:rFonts w:cstheme="minorHAnsi"/>
              </w:rPr>
              <w:t>25</w:t>
            </w:r>
          </w:p>
        </w:tc>
        <w:tc>
          <w:tcPr>
            <w:tcW w:w="1860" w:type="dxa"/>
            <w:vMerge w:val="restart"/>
          </w:tcPr>
          <w:p w:rsidR="005206BA" w:rsidRPr="005206BA" w:rsidRDefault="005206BA" w:rsidP="005206BA">
            <w:pPr>
              <w:rPr>
                <w:rFonts w:cstheme="minorHAnsi"/>
              </w:rPr>
            </w:pPr>
            <w:r w:rsidRPr="005206BA">
              <w:rPr>
                <w:rFonts w:cstheme="minorHAnsi"/>
              </w:rPr>
              <w:t>-7, -77</w:t>
            </w:r>
          </w:p>
        </w:tc>
        <w:tc>
          <w:tcPr>
            <w:tcW w:w="1860" w:type="dxa"/>
          </w:tcPr>
          <w:p w:rsidR="005206BA" w:rsidRPr="005206BA" w:rsidRDefault="005206BA" w:rsidP="005206BA">
            <w:pPr>
              <w:rPr>
                <w:rFonts w:cstheme="minorHAnsi"/>
              </w:rPr>
            </w:pPr>
            <w:r w:rsidRPr="005206BA">
              <w:rPr>
                <w:rFonts w:cstheme="minorHAnsi"/>
              </w:rPr>
              <w:t>Normal</w:t>
            </w:r>
          </w:p>
        </w:tc>
        <w:tc>
          <w:tcPr>
            <w:tcW w:w="1860" w:type="dxa"/>
            <w:vMerge w:val="restart"/>
          </w:tcPr>
          <w:p w:rsidR="005206BA" w:rsidRPr="005206BA" w:rsidRDefault="005206BA" w:rsidP="005206BA">
            <w:pPr>
              <w:rPr>
                <w:rFonts w:cstheme="minorHAnsi"/>
              </w:rPr>
            </w:pPr>
            <w:r w:rsidRPr="005206BA">
              <w:rPr>
                <w:rFonts w:cstheme="minorHAnsi"/>
              </w:rPr>
              <w:t>1</w:t>
            </w:r>
          </w:p>
        </w:tc>
      </w:tr>
      <w:tr w:rsidR="004B091C" w:rsidRPr="005206BA" w:rsidTr="005C2D3C">
        <w:tc>
          <w:tcPr>
            <w:tcW w:w="1232" w:type="dxa"/>
            <w:vMerge/>
          </w:tcPr>
          <w:p w:rsidR="005206BA" w:rsidRPr="005206BA" w:rsidRDefault="005206BA" w:rsidP="005206BA">
            <w:pPr>
              <w:rPr>
                <w:rFonts w:cstheme="minorHAnsi"/>
              </w:rPr>
            </w:pPr>
          </w:p>
        </w:tc>
        <w:tc>
          <w:tcPr>
            <w:tcW w:w="2096" w:type="dxa"/>
            <w:vMerge/>
          </w:tcPr>
          <w:p w:rsidR="005206BA" w:rsidRPr="005206BA" w:rsidRDefault="005206BA" w:rsidP="005206BA">
            <w:pPr>
              <w:rPr>
                <w:rFonts w:cstheme="minorHAnsi"/>
              </w:rPr>
            </w:pPr>
          </w:p>
        </w:tc>
        <w:tc>
          <w:tcPr>
            <w:tcW w:w="722" w:type="dxa"/>
            <w:vMerge/>
          </w:tcPr>
          <w:p w:rsidR="005206BA" w:rsidRPr="005206BA" w:rsidRDefault="005206BA" w:rsidP="005206BA">
            <w:pPr>
              <w:rPr>
                <w:rFonts w:cstheme="minorHAnsi"/>
              </w:rPr>
            </w:pPr>
          </w:p>
        </w:tc>
        <w:tc>
          <w:tcPr>
            <w:tcW w:w="1860" w:type="dxa"/>
            <w:vMerge/>
          </w:tcPr>
          <w:p w:rsidR="005206BA" w:rsidRPr="005206BA" w:rsidRDefault="005206BA" w:rsidP="005206BA">
            <w:pPr>
              <w:rPr>
                <w:rFonts w:cstheme="minorHAnsi"/>
              </w:rPr>
            </w:pPr>
          </w:p>
        </w:tc>
        <w:tc>
          <w:tcPr>
            <w:tcW w:w="1860" w:type="dxa"/>
          </w:tcPr>
          <w:p w:rsidR="005206BA" w:rsidRPr="005206BA" w:rsidRDefault="005206BA" w:rsidP="005206BA">
            <w:pPr>
              <w:rPr>
                <w:rFonts w:cstheme="minorHAnsi"/>
              </w:rPr>
            </w:pPr>
            <w:r w:rsidRPr="005206BA">
              <w:rPr>
                <w:rFonts w:cstheme="minorHAnsi"/>
              </w:rPr>
              <w:t>Extreme</w:t>
            </w:r>
          </w:p>
        </w:tc>
        <w:tc>
          <w:tcPr>
            <w:tcW w:w="1860" w:type="dxa"/>
            <w:vMerge/>
          </w:tcPr>
          <w:p w:rsidR="005206BA" w:rsidRPr="005206BA" w:rsidRDefault="005206BA" w:rsidP="005206BA">
            <w:pPr>
              <w:rPr>
                <w:rFonts w:cstheme="minorHAnsi"/>
              </w:rPr>
            </w:pPr>
          </w:p>
        </w:tc>
      </w:tr>
      <w:tr w:rsidR="004B091C" w:rsidRPr="005206BA" w:rsidTr="005C2D3C">
        <w:tc>
          <w:tcPr>
            <w:tcW w:w="1232" w:type="dxa"/>
            <w:vMerge w:val="restart"/>
          </w:tcPr>
          <w:p w:rsidR="005206BA" w:rsidRPr="005206BA" w:rsidRDefault="005206BA" w:rsidP="005206BA">
            <w:pPr>
              <w:rPr>
                <w:rFonts w:cstheme="minorHAnsi"/>
              </w:rPr>
            </w:pPr>
            <w:r w:rsidRPr="005206BA">
              <w:rPr>
                <w:rFonts w:cstheme="minorHAnsi"/>
              </w:rPr>
              <w:t>7</w:t>
            </w:r>
            <w:r w:rsidRPr="005206BA">
              <w:rPr>
                <w:rStyle w:val="FootnoteReference"/>
                <w:rFonts w:cstheme="minorHAnsi"/>
              </w:rPr>
              <w:footnoteReference w:id="5"/>
            </w:r>
          </w:p>
        </w:tc>
        <w:tc>
          <w:tcPr>
            <w:tcW w:w="2096" w:type="dxa"/>
          </w:tcPr>
          <w:p w:rsidR="005206BA" w:rsidRPr="005206BA" w:rsidRDefault="005206BA" w:rsidP="005206BA">
            <w:pPr>
              <w:rPr>
                <w:rFonts w:cstheme="minorHAnsi"/>
              </w:rPr>
            </w:pPr>
            <w:r w:rsidRPr="005206BA">
              <w:rPr>
                <w:rFonts w:cstheme="minorHAnsi"/>
              </w:rPr>
              <w:t>1024, 2024</w:t>
            </w:r>
          </w:p>
        </w:tc>
        <w:tc>
          <w:tcPr>
            <w:tcW w:w="722" w:type="dxa"/>
          </w:tcPr>
          <w:p w:rsidR="005206BA" w:rsidRPr="005206BA" w:rsidRDefault="005206BA" w:rsidP="005206BA">
            <w:pPr>
              <w:rPr>
                <w:rFonts w:cstheme="minorHAnsi"/>
              </w:rPr>
            </w:pPr>
            <w:r w:rsidRPr="005206BA">
              <w:rPr>
                <w:rFonts w:cstheme="minorHAnsi"/>
              </w:rPr>
              <w:t>25</w:t>
            </w:r>
          </w:p>
        </w:tc>
        <w:tc>
          <w:tcPr>
            <w:tcW w:w="1860" w:type="dxa"/>
            <w:vMerge/>
          </w:tcPr>
          <w:p w:rsidR="005206BA" w:rsidRPr="005206BA" w:rsidRDefault="005206BA" w:rsidP="005206BA">
            <w:pPr>
              <w:rPr>
                <w:rFonts w:cstheme="minorHAnsi"/>
              </w:rPr>
            </w:pPr>
          </w:p>
        </w:tc>
        <w:tc>
          <w:tcPr>
            <w:tcW w:w="1860" w:type="dxa"/>
            <w:vMerge w:val="restart"/>
          </w:tcPr>
          <w:p w:rsidR="005206BA" w:rsidRPr="005206BA" w:rsidRDefault="005206BA" w:rsidP="005206BA">
            <w:pPr>
              <w:rPr>
                <w:rFonts w:cstheme="minorHAnsi"/>
              </w:rPr>
            </w:pPr>
            <w:r w:rsidRPr="005206BA">
              <w:rPr>
                <w:rFonts w:cstheme="minorHAnsi"/>
              </w:rPr>
              <w:t>Normal</w:t>
            </w:r>
          </w:p>
        </w:tc>
        <w:tc>
          <w:tcPr>
            <w:tcW w:w="1860" w:type="dxa"/>
            <w:vMerge w:val="restart"/>
          </w:tcPr>
          <w:p w:rsidR="005206BA" w:rsidRPr="005206BA" w:rsidRDefault="005206BA" w:rsidP="005206BA">
            <w:pPr>
              <w:rPr>
                <w:rFonts w:cstheme="minorHAnsi"/>
              </w:rPr>
            </w:pPr>
            <w:r w:rsidRPr="005206BA">
              <w:rPr>
                <w:rFonts w:cstheme="minorHAnsi"/>
              </w:rPr>
              <w:t>1</w:t>
            </w:r>
          </w:p>
        </w:tc>
      </w:tr>
      <w:tr w:rsidR="004B091C" w:rsidRPr="005206BA" w:rsidTr="005C2D3C">
        <w:tc>
          <w:tcPr>
            <w:tcW w:w="1232" w:type="dxa"/>
            <w:vMerge/>
          </w:tcPr>
          <w:p w:rsidR="005206BA" w:rsidRPr="005206BA" w:rsidRDefault="005206BA" w:rsidP="005206BA">
            <w:pPr>
              <w:rPr>
                <w:rFonts w:cstheme="minorHAnsi"/>
              </w:rPr>
            </w:pPr>
          </w:p>
        </w:tc>
        <w:tc>
          <w:tcPr>
            <w:tcW w:w="2096" w:type="dxa"/>
          </w:tcPr>
          <w:p w:rsidR="005206BA" w:rsidRPr="005206BA" w:rsidRDefault="005206BA" w:rsidP="005206BA">
            <w:pPr>
              <w:rPr>
                <w:rFonts w:cstheme="minorHAnsi"/>
              </w:rPr>
            </w:pPr>
            <w:r w:rsidRPr="005206BA">
              <w:rPr>
                <w:rFonts w:cstheme="minorHAnsi"/>
              </w:rPr>
              <w:t>1024-1084,</w:t>
            </w:r>
          </w:p>
          <w:p w:rsidR="005206BA" w:rsidRPr="005206BA" w:rsidRDefault="005206BA" w:rsidP="005206BA">
            <w:pPr>
              <w:rPr>
                <w:rFonts w:cstheme="minorHAnsi"/>
              </w:rPr>
            </w:pPr>
            <w:r w:rsidRPr="005206BA">
              <w:rPr>
                <w:rFonts w:cstheme="minorHAnsi"/>
              </w:rPr>
              <w:t>2024-2084</w:t>
            </w:r>
          </w:p>
        </w:tc>
        <w:tc>
          <w:tcPr>
            <w:tcW w:w="722" w:type="dxa"/>
          </w:tcPr>
          <w:p w:rsidR="005206BA" w:rsidRPr="005206BA" w:rsidRDefault="005206BA" w:rsidP="005206BA">
            <w:pPr>
              <w:rPr>
                <w:rFonts w:cstheme="minorHAnsi"/>
              </w:rPr>
            </w:pPr>
            <w:r w:rsidRPr="005206BA">
              <w:rPr>
                <w:rFonts w:cstheme="minorHAnsi"/>
              </w:rPr>
              <w:t>50</w:t>
            </w:r>
          </w:p>
          <w:p w:rsidR="005206BA" w:rsidRPr="005206BA" w:rsidRDefault="005206BA" w:rsidP="005206BA">
            <w:pPr>
              <w:rPr>
                <w:rFonts w:cstheme="minorHAnsi"/>
              </w:rPr>
            </w:pPr>
            <w:r w:rsidRPr="005206BA">
              <w:rPr>
                <w:rFonts w:cstheme="minorHAnsi"/>
              </w:rPr>
              <w:t>50</w:t>
            </w:r>
          </w:p>
        </w:tc>
        <w:tc>
          <w:tcPr>
            <w:tcW w:w="1860" w:type="dxa"/>
            <w:vMerge/>
          </w:tcPr>
          <w:p w:rsidR="005206BA" w:rsidRPr="005206BA" w:rsidRDefault="005206BA" w:rsidP="005206BA">
            <w:pPr>
              <w:rPr>
                <w:rFonts w:cstheme="minorHAnsi"/>
              </w:rPr>
            </w:pPr>
          </w:p>
        </w:tc>
        <w:tc>
          <w:tcPr>
            <w:tcW w:w="1860" w:type="dxa"/>
            <w:vMerge/>
          </w:tcPr>
          <w:p w:rsidR="005206BA" w:rsidRPr="005206BA" w:rsidRDefault="005206BA" w:rsidP="005206BA">
            <w:pPr>
              <w:rPr>
                <w:rFonts w:cstheme="minorHAnsi"/>
              </w:rPr>
            </w:pPr>
          </w:p>
        </w:tc>
        <w:tc>
          <w:tcPr>
            <w:tcW w:w="1860" w:type="dxa"/>
            <w:vMerge/>
          </w:tcPr>
          <w:p w:rsidR="005206BA" w:rsidRPr="005206BA" w:rsidRDefault="005206BA" w:rsidP="005206BA">
            <w:pPr>
              <w:rPr>
                <w:rFonts w:cstheme="minorHAnsi"/>
              </w:rPr>
            </w:pPr>
          </w:p>
        </w:tc>
      </w:tr>
      <w:tr w:rsidR="004B091C" w:rsidRPr="005206BA" w:rsidTr="005C2D3C">
        <w:trPr>
          <w:trHeight w:val="484"/>
        </w:trPr>
        <w:tc>
          <w:tcPr>
            <w:tcW w:w="1232" w:type="dxa"/>
            <w:vMerge/>
          </w:tcPr>
          <w:p w:rsidR="005206BA" w:rsidRPr="005206BA" w:rsidRDefault="005206BA" w:rsidP="005206BA">
            <w:pPr>
              <w:rPr>
                <w:rFonts w:cstheme="minorHAnsi"/>
              </w:rPr>
            </w:pPr>
          </w:p>
        </w:tc>
        <w:tc>
          <w:tcPr>
            <w:tcW w:w="2096" w:type="dxa"/>
          </w:tcPr>
          <w:p w:rsidR="005206BA" w:rsidRPr="005206BA" w:rsidRDefault="005206BA" w:rsidP="005206BA">
            <w:pPr>
              <w:rPr>
                <w:rFonts w:cstheme="minorHAnsi"/>
              </w:rPr>
            </w:pPr>
            <w:r w:rsidRPr="005206BA">
              <w:rPr>
                <w:rFonts w:cstheme="minorHAnsi"/>
              </w:rPr>
              <w:t>1024-1085,</w:t>
            </w:r>
          </w:p>
          <w:p w:rsidR="005206BA" w:rsidRPr="005206BA" w:rsidRDefault="005206BA" w:rsidP="005206BA">
            <w:pPr>
              <w:rPr>
                <w:rFonts w:cstheme="minorHAnsi"/>
              </w:rPr>
            </w:pPr>
            <w:r w:rsidRPr="005206BA">
              <w:rPr>
                <w:rFonts w:cstheme="minorHAnsi"/>
              </w:rPr>
              <w:t>2024-2085</w:t>
            </w:r>
          </w:p>
        </w:tc>
        <w:tc>
          <w:tcPr>
            <w:tcW w:w="722" w:type="dxa"/>
          </w:tcPr>
          <w:p w:rsidR="005206BA" w:rsidRPr="005206BA" w:rsidRDefault="005206BA" w:rsidP="005206BA">
            <w:pPr>
              <w:rPr>
                <w:rFonts w:cstheme="minorHAnsi"/>
              </w:rPr>
            </w:pPr>
            <w:r w:rsidRPr="005206BA">
              <w:rPr>
                <w:rFonts w:cstheme="minorHAnsi"/>
              </w:rPr>
              <w:t>100</w:t>
            </w:r>
          </w:p>
          <w:p w:rsidR="005206BA" w:rsidRPr="005206BA" w:rsidRDefault="005206BA" w:rsidP="005206BA">
            <w:pPr>
              <w:rPr>
                <w:rFonts w:cstheme="minorHAnsi"/>
              </w:rPr>
            </w:pPr>
            <w:r w:rsidRPr="005206BA">
              <w:rPr>
                <w:rFonts w:cstheme="minorHAnsi"/>
              </w:rPr>
              <w:t>100</w:t>
            </w:r>
          </w:p>
        </w:tc>
        <w:tc>
          <w:tcPr>
            <w:tcW w:w="1860" w:type="dxa"/>
            <w:vMerge/>
          </w:tcPr>
          <w:p w:rsidR="005206BA" w:rsidRPr="005206BA" w:rsidRDefault="005206BA" w:rsidP="005206BA">
            <w:pPr>
              <w:rPr>
                <w:rFonts w:cstheme="minorHAnsi"/>
              </w:rPr>
            </w:pPr>
          </w:p>
        </w:tc>
        <w:tc>
          <w:tcPr>
            <w:tcW w:w="1860" w:type="dxa"/>
            <w:vMerge/>
          </w:tcPr>
          <w:p w:rsidR="005206BA" w:rsidRPr="005206BA" w:rsidRDefault="005206BA" w:rsidP="005206BA">
            <w:pPr>
              <w:rPr>
                <w:rFonts w:cstheme="minorHAnsi"/>
              </w:rPr>
            </w:pPr>
          </w:p>
        </w:tc>
        <w:tc>
          <w:tcPr>
            <w:tcW w:w="1860" w:type="dxa"/>
            <w:vMerge/>
          </w:tcPr>
          <w:p w:rsidR="005206BA" w:rsidRPr="005206BA" w:rsidRDefault="005206BA" w:rsidP="005206BA">
            <w:pPr>
              <w:rPr>
                <w:rFonts w:cstheme="minorHAnsi"/>
              </w:rPr>
            </w:pPr>
          </w:p>
        </w:tc>
      </w:tr>
      <w:tr w:rsidR="004B091C" w:rsidRPr="005206BA" w:rsidTr="005C2D3C">
        <w:tc>
          <w:tcPr>
            <w:tcW w:w="1232" w:type="dxa"/>
            <w:vMerge w:val="restart"/>
          </w:tcPr>
          <w:p w:rsidR="005206BA" w:rsidRPr="005206BA" w:rsidRDefault="005206BA" w:rsidP="005206BA">
            <w:pPr>
              <w:rPr>
                <w:rFonts w:cstheme="minorHAnsi"/>
              </w:rPr>
            </w:pPr>
            <w:r w:rsidRPr="005206BA">
              <w:rPr>
                <w:rFonts w:cstheme="minorHAnsi"/>
              </w:rPr>
              <w:t>8</w:t>
            </w:r>
            <w:r w:rsidRPr="005206BA">
              <w:rPr>
                <w:rStyle w:val="FootnoteReference"/>
                <w:rFonts w:cstheme="minorHAnsi"/>
              </w:rPr>
              <w:footnoteReference w:id="6"/>
            </w:r>
          </w:p>
        </w:tc>
        <w:tc>
          <w:tcPr>
            <w:tcW w:w="2096" w:type="dxa"/>
          </w:tcPr>
          <w:p w:rsidR="005206BA" w:rsidRPr="005206BA" w:rsidRDefault="005206BA" w:rsidP="005206BA">
            <w:pPr>
              <w:rPr>
                <w:rFonts w:cstheme="minorHAnsi"/>
              </w:rPr>
            </w:pPr>
            <w:r w:rsidRPr="005206BA">
              <w:rPr>
                <w:rFonts w:cstheme="minorHAnsi"/>
              </w:rPr>
              <w:t>1084, 2084</w:t>
            </w:r>
          </w:p>
        </w:tc>
        <w:tc>
          <w:tcPr>
            <w:tcW w:w="722" w:type="dxa"/>
          </w:tcPr>
          <w:p w:rsidR="005206BA" w:rsidRPr="005206BA" w:rsidRDefault="005206BA" w:rsidP="005206BA">
            <w:pPr>
              <w:rPr>
                <w:rFonts w:cstheme="minorHAnsi"/>
              </w:rPr>
            </w:pPr>
            <w:r w:rsidRPr="005206BA">
              <w:rPr>
                <w:rFonts w:cstheme="minorHAnsi"/>
              </w:rPr>
              <w:t>25</w:t>
            </w:r>
          </w:p>
        </w:tc>
        <w:tc>
          <w:tcPr>
            <w:tcW w:w="1860" w:type="dxa"/>
            <w:vMerge/>
          </w:tcPr>
          <w:p w:rsidR="005206BA" w:rsidRPr="005206BA" w:rsidRDefault="005206BA" w:rsidP="005206BA">
            <w:pPr>
              <w:rPr>
                <w:rFonts w:cstheme="minorHAnsi"/>
              </w:rPr>
            </w:pPr>
          </w:p>
        </w:tc>
        <w:tc>
          <w:tcPr>
            <w:tcW w:w="1860" w:type="dxa"/>
            <w:vMerge w:val="restart"/>
          </w:tcPr>
          <w:p w:rsidR="005206BA" w:rsidRPr="005206BA" w:rsidRDefault="005206BA" w:rsidP="005206BA">
            <w:pPr>
              <w:rPr>
                <w:rFonts w:cstheme="minorHAnsi"/>
              </w:rPr>
            </w:pPr>
            <w:r w:rsidRPr="005206BA">
              <w:rPr>
                <w:rFonts w:cstheme="minorHAnsi"/>
              </w:rPr>
              <w:t>Normal</w:t>
            </w:r>
          </w:p>
        </w:tc>
        <w:tc>
          <w:tcPr>
            <w:tcW w:w="1860" w:type="dxa"/>
            <w:vMerge w:val="restart"/>
          </w:tcPr>
          <w:p w:rsidR="005206BA" w:rsidRPr="005206BA" w:rsidRDefault="005206BA" w:rsidP="005206BA">
            <w:pPr>
              <w:rPr>
                <w:rFonts w:cstheme="minorHAnsi"/>
              </w:rPr>
            </w:pPr>
            <w:r w:rsidRPr="005206BA">
              <w:rPr>
                <w:rFonts w:cstheme="minorHAnsi"/>
              </w:rPr>
              <w:t>1</w:t>
            </w:r>
          </w:p>
        </w:tc>
      </w:tr>
      <w:tr w:rsidR="004B091C" w:rsidRPr="005206BA" w:rsidTr="005C2D3C">
        <w:tc>
          <w:tcPr>
            <w:tcW w:w="1232" w:type="dxa"/>
            <w:vMerge/>
          </w:tcPr>
          <w:p w:rsidR="005206BA" w:rsidRPr="005206BA" w:rsidRDefault="005206BA" w:rsidP="005206BA">
            <w:pPr>
              <w:rPr>
                <w:rFonts w:cstheme="minorHAnsi"/>
              </w:rPr>
            </w:pPr>
          </w:p>
        </w:tc>
        <w:tc>
          <w:tcPr>
            <w:tcW w:w="2096" w:type="dxa"/>
          </w:tcPr>
          <w:p w:rsidR="005206BA" w:rsidRPr="005206BA" w:rsidRDefault="005206BA" w:rsidP="005206BA">
            <w:pPr>
              <w:rPr>
                <w:rFonts w:cstheme="minorHAnsi"/>
              </w:rPr>
            </w:pPr>
            <w:r w:rsidRPr="005206BA">
              <w:rPr>
                <w:rFonts w:cstheme="minorHAnsi"/>
              </w:rPr>
              <w:t>1024-1084,</w:t>
            </w:r>
          </w:p>
          <w:p w:rsidR="005206BA" w:rsidRPr="005206BA" w:rsidRDefault="005206BA" w:rsidP="005206BA">
            <w:pPr>
              <w:rPr>
                <w:rFonts w:cstheme="minorHAnsi"/>
              </w:rPr>
            </w:pPr>
            <w:r w:rsidRPr="005206BA">
              <w:rPr>
                <w:rFonts w:cstheme="minorHAnsi"/>
              </w:rPr>
              <w:t>2024-2084</w:t>
            </w:r>
          </w:p>
        </w:tc>
        <w:tc>
          <w:tcPr>
            <w:tcW w:w="722" w:type="dxa"/>
          </w:tcPr>
          <w:p w:rsidR="005206BA" w:rsidRPr="005206BA" w:rsidRDefault="005206BA" w:rsidP="005206BA">
            <w:pPr>
              <w:rPr>
                <w:rFonts w:cstheme="minorHAnsi"/>
              </w:rPr>
            </w:pPr>
            <w:r w:rsidRPr="005206BA">
              <w:rPr>
                <w:rFonts w:cstheme="minorHAnsi"/>
              </w:rPr>
              <w:t>50</w:t>
            </w:r>
          </w:p>
          <w:p w:rsidR="005206BA" w:rsidRPr="005206BA" w:rsidRDefault="005206BA" w:rsidP="005206BA">
            <w:pPr>
              <w:rPr>
                <w:rFonts w:cstheme="minorHAnsi"/>
              </w:rPr>
            </w:pPr>
            <w:r w:rsidRPr="005206BA">
              <w:rPr>
                <w:rFonts w:cstheme="minorHAnsi"/>
              </w:rPr>
              <w:t>50</w:t>
            </w:r>
          </w:p>
        </w:tc>
        <w:tc>
          <w:tcPr>
            <w:tcW w:w="1860" w:type="dxa"/>
            <w:vMerge/>
          </w:tcPr>
          <w:p w:rsidR="005206BA" w:rsidRPr="005206BA" w:rsidRDefault="005206BA" w:rsidP="005206BA">
            <w:pPr>
              <w:rPr>
                <w:rFonts w:cstheme="minorHAnsi"/>
              </w:rPr>
            </w:pPr>
          </w:p>
        </w:tc>
        <w:tc>
          <w:tcPr>
            <w:tcW w:w="1860" w:type="dxa"/>
            <w:vMerge/>
          </w:tcPr>
          <w:p w:rsidR="005206BA" w:rsidRPr="005206BA" w:rsidRDefault="005206BA" w:rsidP="005206BA">
            <w:pPr>
              <w:rPr>
                <w:rFonts w:cstheme="minorHAnsi"/>
              </w:rPr>
            </w:pPr>
          </w:p>
        </w:tc>
        <w:tc>
          <w:tcPr>
            <w:tcW w:w="1860" w:type="dxa"/>
            <w:vMerge/>
          </w:tcPr>
          <w:p w:rsidR="005206BA" w:rsidRPr="005206BA" w:rsidRDefault="005206BA" w:rsidP="005206BA">
            <w:pPr>
              <w:rPr>
                <w:rFonts w:cstheme="minorHAnsi"/>
              </w:rPr>
            </w:pPr>
          </w:p>
        </w:tc>
      </w:tr>
      <w:tr w:rsidR="004B091C" w:rsidRPr="005206BA" w:rsidTr="005C2D3C">
        <w:tc>
          <w:tcPr>
            <w:tcW w:w="1232" w:type="dxa"/>
            <w:vMerge/>
          </w:tcPr>
          <w:p w:rsidR="005206BA" w:rsidRPr="005206BA" w:rsidRDefault="005206BA" w:rsidP="005206BA">
            <w:pPr>
              <w:rPr>
                <w:rFonts w:cstheme="minorHAnsi"/>
              </w:rPr>
            </w:pPr>
          </w:p>
        </w:tc>
        <w:tc>
          <w:tcPr>
            <w:tcW w:w="2096" w:type="dxa"/>
          </w:tcPr>
          <w:p w:rsidR="005206BA" w:rsidRPr="005206BA" w:rsidRDefault="005206BA" w:rsidP="005206BA">
            <w:pPr>
              <w:rPr>
                <w:rFonts w:cstheme="minorHAnsi"/>
              </w:rPr>
            </w:pPr>
            <w:r w:rsidRPr="005206BA">
              <w:rPr>
                <w:rFonts w:cstheme="minorHAnsi"/>
              </w:rPr>
              <w:t>1024-1085,</w:t>
            </w:r>
          </w:p>
          <w:p w:rsidR="005206BA" w:rsidRPr="005206BA" w:rsidRDefault="005206BA" w:rsidP="005206BA">
            <w:pPr>
              <w:rPr>
                <w:rFonts w:cstheme="minorHAnsi"/>
              </w:rPr>
            </w:pPr>
            <w:r w:rsidRPr="005206BA">
              <w:rPr>
                <w:rFonts w:cstheme="minorHAnsi"/>
              </w:rPr>
              <w:t>2024-2085</w:t>
            </w:r>
          </w:p>
        </w:tc>
        <w:tc>
          <w:tcPr>
            <w:tcW w:w="722" w:type="dxa"/>
          </w:tcPr>
          <w:p w:rsidR="005206BA" w:rsidRPr="005206BA" w:rsidRDefault="005206BA" w:rsidP="005206BA">
            <w:pPr>
              <w:rPr>
                <w:rFonts w:cstheme="minorHAnsi"/>
              </w:rPr>
            </w:pPr>
            <w:r w:rsidRPr="005206BA">
              <w:rPr>
                <w:rFonts w:cstheme="minorHAnsi"/>
              </w:rPr>
              <w:t>100</w:t>
            </w:r>
          </w:p>
          <w:p w:rsidR="005206BA" w:rsidRPr="005206BA" w:rsidRDefault="005206BA" w:rsidP="005206BA">
            <w:pPr>
              <w:rPr>
                <w:rFonts w:cstheme="minorHAnsi"/>
              </w:rPr>
            </w:pPr>
            <w:r w:rsidRPr="005206BA">
              <w:rPr>
                <w:rFonts w:cstheme="minorHAnsi"/>
              </w:rPr>
              <w:t>100</w:t>
            </w:r>
          </w:p>
        </w:tc>
        <w:tc>
          <w:tcPr>
            <w:tcW w:w="1860" w:type="dxa"/>
            <w:vMerge/>
          </w:tcPr>
          <w:p w:rsidR="005206BA" w:rsidRPr="005206BA" w:rsidRDefault="005206BA" w:rsidP="005206BA">
            <w:pPr>
              <w:rPr>
                <w:rFonts w:cstheme="minorHAnsi"/>
              </w:rPr>
            </w:pPr>
          </w:p>
        </w:tc>
        <w:tc>
          <w:tcPr>
            <w:tcW w:w="1860" w:type="dxa"/>
            <w:vMerge/>
          </w:tcPr>
          <w:p w:rsidR="005206BA" w:rsidRPr="005206BA" w:rsidRDefault="005206BA" w:rsidP="005206BA">
            <w:pPr>
              <w:rPr>
                <w:rFonts w:cstheme="minorHAnsi"/>
              </w:rPr>
            </w:pPr>
          </w:p>
        </w:tc>
        <w:tc>
          <w:tcPr>
            <w:tcW w:w="1860" w:type="dxa"/>
            <w:vMerge/>
          </w:tcPr>
          <w:p w:rsidR="005206BA" w:rsidRPr="005206BA" w:rsidRDefault="005206BA" w:rsidP="005206BA">
            <w:pPr>
              <w:rPr>
                <w:rFonts w:cstheme="minorHAnsi"/>
              </w:rPr>
            </w:pPr>
          </w:p>
        </w:tc>
      </w:tr>
      <w:tr w:rsidR="004B091C" w:rsidRPr="005206BA" w:rsidTr="005C2D3C">
        <w:trPr>
          <w:trHeight w:val="219"/>
        </w:trPr>
        <w:tc>
          <w:tcPr>
            <w:tcW w:w="1232" w:type="dxa"/>
            <w:vMerge w:val="restart"/>
          </w:tcPr>
          <w:p w:rsidR="005206BA" w:rsidRPr="005206BA" w:rsidRDefault="005206BA" w:rsidP="005206BA">
            <w:pPr>
              <w:rPr>
                <w:rFonts w:cstheme="minorHAnsi"/>
              </w:rPr>
            </w:pPr>
            <w:r w:rsidRPr="005206BA">
              <w:rPr>
                <w:rFonts w:cstheme="minorHAnsi"/>
              </w:rPr>
              <w:t>9</w:t>
            </w:r>
            <w:r w:rsidRPr="005206BA">
              <w:rPr>
                <w:rStyle w:val="FootnoteReference"/>
                <w:rFonts w:cstheme="minorHAnsi"/>
              </w:rPr>
              <w:footnoteReference w:id="7"/>
            </w:r>
          </w:p>
        </w:tc>
        <w:tc>
          <w:tcPr>
            <w:tcW w:w="2096" w:type="dxa"/>
          </w:tcPr>
          <w:p w:rsidR="005206BA" w:rsidRPr="005206BA" w:rsidRDefault="005206BA" w:rsidP="005206BA">
            <w:pPr>
              <w:rPr>
                <w:rFonts w:cstheme="minorHAnsi"/>
              </w:rPr>
            </w:pPr>
            <w:r w:rsidRPr="005206BA">
              <w:rPr>
                <w:rFonts w:cstheme="minorHAnsi"/>
              </w:rPr>
              <w:t>1085, 2085</w:t>
            </w:r>
          </w:p>
        </w:tc>
        <w:tc>
          <w:tcPr>
            <w:tcW w:w="722" w:type="dxa"/>
          </w:tcPr>
          <w:p w:rsidR="005206BA" w:rsidRPr="005206BA" w:rsidRDefault="005206BA" w:rsidP="005206BA">
            <w:pPr>
              <w:rPr>
                <w:rFonts w:cstheme="minorHAnsi"/>
              </w:rPr>
            </w:pPr>
            <w:r w:rsidRPr="005206BA">
              <w:rPr>
                <w:rFonts w:cstheme="minorHAnsi"/>
              </w:rPr>
              <w:t>25</w:t>
            </w:r>
          </w:p>
        </w:tc>
        <w:tc>
          <w:tcPr>
            <w:tcW w:w="1860" w:type="dxa"/>
            <w:vMerge/>
          </w:tcPr>
          <w:p w:rsidR="005206BA" w:rsidRPr="005206BA" w:rsidRDefault="005206BA" w:rsidP="005206BA">
            <w:pPr>
              <w:rPr>
                <w:rFonts w:cstheme="minorHAnsi"/>
              </w:rPr>
            </w:pPr>
          </w:p>
        </w:tc>
        <w:tc>
          <w:tcPr>
            <w:tcW w:w="1860" w:type="dxa"/>
            <w:vMerge w:val="restart"/>
          </w:tcPr>
          <w:p w:rsidR="005206BA" w:rsidRPr="005206BA" w:rsidRDefault="005206BA" w:rsidP="005206BA">
            <w:pPr>
              <w:rPr>
                <w:rFonts w:cstheme="minorHAnsi"/>
              </w:rPr>
            </w:pPr>
            <w:r w:rsidRPr="005206BA">
              <w:rPr>
                <w:rFonts w:cstheme="minorHAnsi"/>
              </w:rPr>
              <w:t>Normal</w:t>
            </w:r>
          </w:p>
        </w:tc>
        <w:tc>
          <w:tcPr>
            <w:tcW w:w="1860" w:type="dxa"/>
            <w:vMerge w:val="restart"/>
          </w:tcPr>
          <w:p w:rsidR="005206BA" w:rsidRPr="005206BA" w:rsidRDefault="005206BA" w:rsidP="005206BA">
            <w:pPr>
              <w:rPr>
                <w:rFonts w:cstheme="minorHAnsi"/>
              </w:rPr>
            </w:pPr>
            <w:r w:rsidRPr="005206BA">
              <w:rPr>
                <w:rFonts w:cstheme="minorHAnsi"/>
              </w:rPr>
              <w:t>1</w:t>
            </w:r>
          </w:p>
        </w:tc>
      </w:tr>
      <w:tr w:rsidR="004B091C" w:rsidRPr="005206BA" w:rsidTr="005C2D3C">
        <w:trPr>
          <w:trHeight w:val="219"/>
        </w:trPr>
        <w:tc>
          <w:tcPr>
            <w:tcW w:w="1232" w:type="dxa"/>
            <w:vMerge/>
          </w:tcPr>
          <w:p w:rsidR="005206BA" w:rsidRPr="005206BA" w:rsidRDefault="005206BA" w:rsidP="005206BA">
            <w:pPr>
              <w:rPr>
                <w:rFonts w:cstheme="minorHAnsi"/>
              </w:rPr>
            </w:pPr>
          </w:p>
        </w:tc>
        <w:tc>
          <w:tcPr>
            <w:tcW w:w="2096" w:type="dxa"/>
          </w:tcPr>
          <w:p w:rsidR="005206BA" w:rsidRPr="005206BA" w:rsidRDefault="005206BA" w:rsidP="005206BA">
            <w:pPr>
              <w:rPr>
                <w:rFonts w:cstheme="minorHAnsi"/>
              </w:rPr>
            </w:pPr>
            <w:r w:rsidRPr="005206BA">
              <w:rPr>
                <w:rFonts w:cstheme="minorHAnsi"/>
              </w:rPr>
              <w:t>1024-1084,</w:t>
            </w:r>
          </w:p>
          <w:p w:rsidR="005206BA" w:rsidRPr="005206BA" w:rsidRDefault="005206BA" w:rsidP="005206BA">
            <w:pPr>
              <w:rPr>
                <w:rFonts w:cstheme="minorHAnsi"/>
              </w:rPr>
            </w:pPr>
            <w:r w:rsidRPr="005206BA">
              <w:rPr>
                <w:rFonts w:cstheme="minorHAnsi"/>
              </w:rPr>
              <w:t>2024-2084</w:t>
            </w:r>
          </w:p>
        </w:tc>
        <w:tc>
          <w:tcPr>
            <w:tcW w:w="722" w:type="dxa"/>
          </w:tcPr>
          <w:p w:rsidR="005206BA" w:rsidRPr="005206BA" w:rsidRDefault="005206BA" w:rsidP="005206BA">
            <w:pPr>
              <w:rPr>
                <w:rFonts w:cstheme="minorHAnsi"/>
              </w:rPr>
            </w:pPr>
            <w:r w:rsidRPr="005206BA">
              <w:rPr>
                <w:rFonts w:cstheme="minorHAnsi"/>
              </w:rPr>
              <w:t>50</w:t>
            </w:r>
          </w:p>
          <w:p w:rsidR="005206BA" w:rsidRPr="005206BA" w:rsidRDefault="005206BA" w:rsidP="005206BA">
            <w:pPr>
              <w:rPr>
                <w:rFonts w:cstheme="minorHAnsi"/>
              </w:rPr>
            </w:pPr>
            <w:r w:rsidRPr="005206BA">
              <w:rPr>
                <w:rFonts w:cstheme="minorHAnsi"/>
              </w:rPr>
              <w:t>50</w:t>
            </w:r>
          </w:p>
        </w:tc>
        <w:tc>
          <w:tcPr>
            <w:tcW w:w="1860" w:type="dxa"/>
            <w:vMerge/>
          </w:tcPr>
          <w:p w:rsidR="005206BA" w:rsidRPr="005206BA" w:rsidRDefault="005206BA" w:rsidP="005206BA">
            <w:pPr>
              <w:rPr>
                <w:rFonts w:cstheme="minorHAnsi"/>
              </w:rPr>
            </w:pPr>
          </w:p>
        </w:tc>
        <w:tc>
          <w:tcPr>
            <w:tcW w:w="1860" w:type="dxa"/>
            <w:vMerge/>
          </w:tcPr>
          <w:p w:rsidR="005206BA" w:rsidRPr="005206BA" w:rsidRDefault="005206BA" w:rsidP="005206BA">
            <w:pPr>
              <w:rPr>
                <w:rFonts w:cstheme="minorHAnsi"/>
              </w:rPr>
            </w:pPr>
          </w:p>
        </w:tc>
        <w:tc>
          <w:tcPr>
            <w:tcW w:w="1860" w:type="dxa"/>
            <w:vMerge/>
          </w:tcPr>
          <w:p w:rsidR="005206BA" w:rsidRPr="005206BA" w:rsidRDefault="005206BA" w:rsidP="005206BA">
            <w:pPr>
              <w:rPr>
                <w:rFonts w:cstheme="minorHAnsi"/>
              </w:rPr>
            </w:pPr>
          </w:p>
        </w:tc>
      </w:tr>
      <w:tr w:rsidR="004B091C" w:rsidRPr="005206BA" w:rsidTr="005C2D3C">
        <w:trPr>
          <w:trHeight w:val="219"/>
        </w:trPr>
        <w:tc>
          <w:tcPr>
            <w:tcW w:w="1232" w:type="dxa"/>
            <w:vMerge/>
          </w:tcPr>
          <w:p w:rsidR="005206BA" w:rsidRPr="005206BA" w:rsidRDefault="005206BA" w:rsidP="005206BA">
            <w:pPr>
              <w:rPr>
                <w:rFonts w:cstheme="minorHAnsi"/>
              </w:rPr>
            </w:pPr>
          </w:p>
        </w:tc>
        <w:tc>
          <w:tcPr>
            <w:tcW w:w="2096" w:type="dxa"/>
          </w:tcPr>
          <w:p w:rsidR="005206BA" w:rsidRPr="005206BA" w:rsidRDefault="005206BA" w:rsidP="005206BA">
            <w:pPr>
              <w:rPr>
                <w:rFonts w:cstheme="minorHAnsi"/>
              </w:rPr>
            </w:pPr>
            <w:r w:rsidRPr="005206BA">
              <w:rPr>
                <w:rFonts w:cstheme="minorHAnsi"/>
              </w:rPr>
              <w:t>1024-1085,</w:t>
            </w:r>
          </w:p>
          <w:p w:rsidR="005206BA" w:rsidRPr="005206BA" w:rsidRDefault="005206BA" w:rsidP="005206BA">
            <w:pPr>
              <w:rPr>
                <w:rFonts w:cstheme="minorHAnsi"/>
              </w:rPr>
            </w:pPr>
            <w:r w:rsidRPr="005206BA">
              <w:rPr>
                <w:rFonts w:cstheme="minorHAnsi"/>
              </w:rPr>
              <w:t>2024-2085</w:t>
            </w:r>
          </w:p>
        </w:tc>
        <w:tc>
          <w:tcPr>
            <w:tcW w:w="722" w:type="dxa"/>
          </w:tcPr>
          <w:p w:rsidR="005206BA" w:rsidRPr="005206BA" w:rsidRDefault="005206BA" w:rsidP="005206BA">
            <w:pPr>
              <w:rPr>
                <w:rFonts w:cstheme="minorHAnsi"/>
              </w:rPr>
            </w:pPr>
            <w:r w:rsidRPr="005206BA">
              <w:rPr>
                <w:rFonts w:cstheme="minorHAnsi"/>
              </w:rPr>
              <w:t>100</w:t>
            </w:r>
          </w:p>
          <w:p w:rsidR="005206BA" w:rsidRPr="005206BA" w:rsidRDefault="005206BA" w:rsidP="005206BA">
            <w:pPr>
              <w:rPr>
                <w:rFonts w:cstheme="minorHAnsi"/>
              </w:rPr>
            </w:pPr>
            <w:r w:rsidRPr="005206BA">
              <w:rPr>
                <w:rFonts w:cstheme="minorHAnsi"/>
              </w:rPr>
              <w:t>100</w:t>
            </w:r>
          </w:p>
        </w:tc>
        <w:tc>
          <w:tcPr>
            <w:tcW w:w="1860" w:type="dxa"/>
            <w:vMerge/>
          </w:tcPr>
          <w:p w:rsidR="005206BA" w:rsidRPr="005206BA" w:rsidRDefault="005206BA" w:rsidP="005206BA">
            <w:pPr>
              <w:rPr>
                <w:rFonts w:cstheme="minorHAnsi"/>
              </w:rPr>
            </w:pPr>
          </w:p>
        </w:tc>
        <w:tc>
          <w:tcPr>
            <w:tcW w:w="1860" w:type="dxa"/>
            <w:vMerge/>
          </w:tcPr>
          <w:p w:rsidR="005206BA" w:rsidRPr="005206BA" w:rsidRDefault="005206BA" w:rsidP="005206BA">
            <w:pPr>
              <w:rPr>
                <w:rFonts w:cstheme="minorHAnsi"/>
              </w:rPr>
            </w:pPr>
          </w:p>
        </w:tc>
        <w:tc>
          <w:tcPr>
            <w:tcW w:w="1860" w:type="dxa"/>
            <w:vMerge/>
          </w:tcPr>
          <w:p w:rsidR="005206BA" w:rsidRPr="005206BA" w:rsidRDefault="005206BA" w:rsidP="005206BA">
            <w:pPr>
              <w:rPr>
                <w:rFonts w:cstheme="minorHAnsi"/>
              </w:rPr>
            </w:pPr>
          </w:p>
        </w:tc>
      </w:tr>
    </w:tbl>
    <w:p w:rsidR="005206BA" w:rsidRPr="005206BA" w:rsidRDefault="00F674C3" w:rsidP="009812F2">
      <w:pPr>
        <w:pStyle w:val="Caption"/>
        <w:rPr>
          <w:rFonts w:cstheme="minorHAnsi"/>
        </w:rPr>
      </w:pPr>
      <w:bookmarkStart w:id="99" w:name="_Toc492059248"/>
      <w:r>
        <w:t xml:space="preserve">Table </w:t>
      </w:r>
      <w:fldSimple w:instr=" SEQ Table \* ARABIC ">
        <w:r w:rsidR="009812F2">
          <w:rPr>
            <w:noProof/>
          </w:rPr>
          <w:t>9</w:t>
        </w:r>
      </w:fldSimple>
      <w:r>
        <w:t xml:space="preserve"> - </w:t>
      </w:r>
      <w:r w:rsidRPr="00742EC8">
        <w:t>Parameters used for VDE high input level tests</w:t>
      </w:r>
      <w:bookmarkEnd w:id="99"/>
    </w:p>
    <w:p w:rsidR="005206BA" w:rsidRPr="005206BA" w:rsidRDefault="005206BA" w:rsidP="005206BA">
      <w:pPr>
        <w:pStyle w:val="Heading3"/>
        <w:numPr>
          <w:ilvl w:val="2"/>
          <w:numId w:val="20"/>
        </w:numPr>
        <w:spacing w:before="40"/>
        <w:rPr>
          <w:rFonts w:asciiTheme="minorHAnsi" w:hAnsiTheme="minorHAnsi" w:cstheme="minorHAnsi"/>
        </w:rPr>
      </w:pPr>
      <w:bookmarkStart w:id="100" w:name="_Ref438022048"/>
      <w:bookmarkStart w:id="101" w:name="_Toc456425898"/>
      <w:bookmarkStart w:id="102" w:name="_Toc492059227"/>
      <w:r w:rsidRPr="005206BA">
        <w:rPr>
          <w:rFonts w:asciiTheme="minorHAnsi" w:hAnsiTheme="minorHAnsi" w:cstheme="minorHAnsi"/>
        </w:rPr>
        <w:t>Co-channel rejection</w:t>
      </w:r>
      <w:bookmarkEnd w:id="100"/>
      <w:bookmarkEnd w:id="101"/>
      <w:bookmarkEnd w:id="102"/>
    </w:p>
    <w:p w:rsidR="000308EA" w:rsidRDefault="005206BA" w:rsidP="005206BA">
      <w:pPr>
        <w:rPr>
          <w:rFonts w:asciiTheme="minorHAnsi" w:hAnsiTheme="minorHAnsi" w:cstheme="minorHAnsi"/>
        </w:rPr>
      </w:pPr>
      <w:r w:rsidRPr="005206BA">
        <w:rPr>
          <w:rFonts w:asciiTheme="minorHAnsi" w:hAnsiTheme="minorHAnsi" w:cstheme="minorHAnsi"/>
        </w:rPr>
        <w:t xml:space="preserve">Follow the method described in IEC 61993, 15.2.3.2 with additional combinations of signals used by </w:t>
      </w:r>
      <w:r w:rsidR="00F674C3">
        <w:rPr>
          <w:rFonts w:asciiTheme="minorHAnsi" w:hAnsiTheme="minorHAnsi" w:cstheme="minorHAnsi"/>
        </w:rPr>
        <w:t>generator A and B specified by T</w:t>
      </w:r>
      <w:r w:rsidRPr="005206BA">
        <w:rPr>
          <w:rFonts w:asciiTheme="minorHAnsi" w:hAnsiTheme="minorHAnsi" w:cstheme="minorHAnsi"/>
        </w:rPr>
        <w:t>able</w:t>
      </w:r>
      <w:r w:rsidR="00F674C3">
        <w:rPr>
          <w:rFonts w:asciiTheme="minorHAnsi" w:hAnsiTheme="minorHAnsi" w:cstheme="minorHAnsi"/>
        </w:rPr>
        <w:t xml:space="preserve"> 10.</w:t>
      </w:r>
      <w:r w:rsidRPr="005206BA">
        <w:rPr>
          <w:rFonts w:asciiTheme="minorHAnsi" w:hAnsiTheme="minorHAnsi" w:cstheme="minorHAnsi"/>
        </w:rPr>
        <w:t xml:space="preserve">  </w:t>
      </w:r>
    </w:p>
    <w:p w:rsidR="000308EA" w:rsidRDefault="000308EA" w:rsidP="005206BA">
      <w:pPr>
        <w:rPr>
          <w:rFonts w:asciiTheme="minorHAnsi" w:hAnsiTheme="minorHAnsi" w:cstheme="minorHAnsi"/>
        </w:rPr>
      </w:pPr>
    </w:p>
    <w:p w:rsidR="005206BA" w:rsidRPr="000308EA" w:rsidRDefault="005206BA" w:rsidP="005206BA">
      <w:pPr>
        <w:rPr>
          <w:rFonts w:asciiTheme="minorHAnsi" w:hAnsiTheme="minorHAnsi" w:cstheme="minorHAnsi"/>
          <w:i/>
        </w:rPr>
      </w:pPr>
      <w:r w:rsidRPr="000308EA">
        <w:rPr>
          <w:rFonts w:asciiTheme="minorHAnsi" w:hAnsiTheme="minorHAnsi" w:cstheme="minorHAnsi"/>
          <w:i/>
        </w:rPr>
        <w:t>Note:  The use of signal 6 and 6b is to indicate that the two signals use the same modulation scheme, but the data is not correlated.</w:t>
      </w:r>
    </w:p>
    <w:p w:rsidR="005206BA" w:rsidRPr="005206BA" w:rsidRDefault="005206BA" w:rsidP="005206BA">
      <w:pPr>
        <w:rPr>
          <w:rFonts w:asciiTheme="minorHAnsi" w:hAnsiTheme="minorHAnsi" w:cstheme="minorHAnsi"/>
        </w:rPr>
      </w:pPr>
    </w:p>
    <w:tbl>
      <w:tblPr>
        <w:tblStyle w:val="TableGrid"/>
        <w:tblW w:w="0" w:type="auto"/>
        <w:tblInd w:w="198" w:type="dxa"/>
        <w:tblLook w:val="04A0" w:firstRow="1" w:lastRow="0" w:firstColumn="1" w:lastColumn="0" w:noHBand="0" w:noVBand="1"/>
      </w:tblPr>
      <w:tblGrid>
        <w:gridCol w:w="4528"/>
        <w:gridCol w:w="5102"/>
      </w:tblGrid>
      <w:tr w:rsidR="005206BA" w:rsidRPr="005206BA" w:rsidTr="00F674C3">
        <w:tc>
          <w:tcPr>
            <w:tcW w:w="4528" w:type="dxa"/>
          </w:tcPr>
          <w:p w:rsidR="005206BA" w:rsidRPr="005206BA" w:rsidRDefault="005206BA" w:rsidP="005206BA">
            <w:pPr>
              <w:rPr>
                <w:rFonts w:cstheme="minorHAnsi"/>
                <w:b/>
              </w:rPr>
            </w:pPr>
            <w:r w:rsidRPr="005206BA">
              <w:rPr>
                <w:rFonts w:cstheme="minorHAnsi"/>
                <w:b/>
              </w:rPr>
              <w:t>Generator A Test Signal</w:t>
            </w:r>
          </w:p>
        </w:tc>
        <w:tc>
          <w:tcPr>
            <w:tcW w:w="5102" w:type="dxa"/>
          </w:tcPr>
          <w:p w:rsidR="005206BA" w:rsidRPr="005206BA" w:rsidRDefault="005206BA" w:rsidP="005206BA">
            <w:pPr>
              <w:rPr>
                <w:rFonts w:cstheme="minorHAnsi"/>
                <w:b/>
              </w:rPr>
            </w:pPr>
            <w:r w:rsidRPr="005206BA">
              <w:rPr>
                <w:rFonts w:cstheme="minorHAnsi"/>
                <w:b/>
              </w:rPr>
              <w:t>Generator B Test Signal</w:t>
            </w:r>
          </w:p>
        </w:tc>
      </w:tr>
      <w:tr w:rsidR="005206BA" w:rsidRPr="005206BA" w:rsidTr="00F674C3">
        <w:tc>
          <w:tcPr>
            <w:tcW w:w="4528" w:type="dxa"/>
          </w:tcPr>
          <w:p w:rsidR="005206BA" w:rsidRPr="005206BA" w:rsidRDefault="005206BA" w:rsidP="005206BA">
            <w:pPr>
              <w:rPr>
                <w:rFonts w:cstheme="minorHAnsi"/>
              </w:rPr>
            </w:pPr>
            <w:r w:rsidRPr="005206BA">
              <w:rPr>
                <w:rFonts w:cstheme="minorHAnsi"/>
              </w:rPr>
              <w:t>6</w:t>
            </w:r>
          </w:p>
        </w:tc>
        <w:tc>
          <w:tcPr>
            <w:tcW w:w="5102" w:type="dxa"/>
          </w:tcPr>
          <w:p w:rsidR="005206BA" w:rsidRPr="005206BA" w:rsidRDefault="005206BA" w:rsidP="005206BA">
            <w:pPr>
              <w:rPr>
                <w:rFonts w:cstheme="minorHAnsi"/>
              </w:rPr>
            </w:pPr>
            <w:r w:rsidRPr="005206BA">
              <w:rPr>
                <w:rFonts w:cstheme="minorHAnsi"/>
              </w:rPr>
              <w:t>6b</w:t>
            </w:r>
          </w:p>
        </w:tc>
      </w:tr>
      <w:tr w:rsidR="005206BA" w:rsidRPr="005206BA" w:rsidTr="00F674C3">
        <w:tc>
          <w:tcPr>
            <w:tcW w:w="4528" w:type="dxa"/>
          </w:tcPr>
          <w:p w:rsidR="005206BA" w:rsidRPr="005206BA" w:rsidRDefault="005206BA" w:rsidP="005206BA">
            <w:pPr>
              <w:rPr>
                <w:rFonts w:cstheme="minorHAnsi"/>
              </w:rPr>
            </w:pPr>
            <w:r w:rsidRPr="005206BA">
              <w:rPr>
                <w:rFonts w:cstheme="minorHAnsi"/>
              </w:rPr>
              <w:t>7</w:t>
            </w:r>
          </w:p>
        </w:tc>
        <w:tc>
          <w:tcPr>
            <w:tcW w:w="5102" w:type="dxa"/>
          </w:tcPr>
          <w:p w:rsidR="005206BA" w:rsidRPr="005206BA" w:rsidRDefault="005206BA" w:rsidP="005206BA">
            <w:pPr>
              <w:rPr>
                <w:rFonts w:cstheme="minorHAnsi"/>
              </w:rPr>
            </w:pPr>
            <w:r w:rsidRPr="005206BA">
              <w:rPr>
                <w:rFonts w:cstheme="minorHAnsi"/>
              </w:rPr>
              <w:t>7b</w:t>
            </w:r>
          </w:p>
        </w:tc>
      </w:tr>
      <w:tr w:rsidR="005206BA" w:rsidRPr="005206BA" w:rsidTr="00F674C3">
        <w:tc>
          <w:tcPr>
            <w:tcW w:w="4528" w:type="dxa"/>
          </w:tcPr>
          <w:p w:rsidR="005206BA" w:rsidRPr="005206BA" w:rsidRDefault="005206BA" w:rsidP="005206BA">
            <w:pPr>
              <w:rPr>
                <w:rFonts w:cstheme="minorHAnsi"/>
              </w:rPr>
            </w:pPr>
            <w:r w:rsidRPr="005206BA">
              <w:rPr>
                <w:rFonts w:cstheme="minorHAnsi"/>
              </w:rPr>
              <w:t>8</w:t>
            </w:r>
          </w:p>
        </w:tc>
        <w:tc>
          <w:tcPr>
            <w:tcW w:w="5102" w:type="dxa"/>
          </w:tcPr>
          <w:p w:rsidR="005206BA" w:rsidRPr="005206BA" w:rsidRDefault="005206BA" w:rsidP="005206BA">
            <w:pPr>
              <w:rPr>
                <w:rFonts w:cstheme="minorHAnsi"/>
              </w:rPr>
            </w:pPr>
            <w:r w:rsidRPr="005206BA">
              <w:rPr>
                <w:rFonts w:cstheme="minorHAnsi"/>
              </w:rPr>
              <w:t>8b</w:t>
            </w:r>
          </w:p>
        </w:tc>
      </w:tr>
      <w:tr w:rsidR="005206BA" w:rsidRPr="005206BA" w:rsidTr="00F674C3">
        <w:tc>
          <w:tcPr>
            <w:tcW w:w="4528" w:type="dxa"/>
          </w:tcPr>
          <w:p w:rsidR="005206BA" w:rsidRPr="005206BA" w:rsidRDefault="005206BA" w:rsidP="005206BA">
            <w:pPr>
              <w:rPr>
                <w:rFonts w:cstheme="minorHAnsi"/>
              </w:rPr>
            </w:pPr>
            <w:r w:rsidRPr="005206BA">
              <w:rPr>
                <w:rFonts w:cstheme="minorHAnsi"/>
              </w:rPr>
              <w:t>9</w:t>
            </w:r>
          </w:p>
        </w:tc>
        <w:tc>
          <w:tcPr>
            <w:tcW w:w="5102" w:type="dxa"/>
          </w:tcPr>
          <w:p w:rsidR="005206BA" w:rsidRPr="005206BA" w:rsidRDefault="005206BA" w:rsidP="005206BA">
            <w:pPr>
              <w:rPr>
                <w:rFonts w:cstheme="minorHAnsi"/>
              </w:rPr>
            </w:pPr>
            <w:r w:rsidRPr="005206BA">
              <w:rPr>
                <w:rFonts w:cstheme="minorHAnsi"/>
              </w:rPr>
              <w:t>9b</w:t>
            </w:r>
          </w:p>
        </w:tc>
      </w:tr>
    </w:tbl>
    <w:p w:rsidR="005206BA" w:rsidRPr="005206BA" w:rsidRDefault="00F674C3" w:rsidP="009812F2">
      <w:pPr>
        <w:pStyle w:val="Caption"/>
        <w:rPr>
          <w:rFonts w:cstheme="minorHAnsi"/>
        </w:rPr>
      </w:pPr>
      <w:bookmarkStart w:id="103" w:name="_Toc492059249"/>
      <w:r>
        <w:t xml:space="preserve">Table </w:t>
      </w:r>
      <w:fldSimple w:instr=" SEQ Table \* ARABIC ">
        <w:r w:rsidR="009812F2">
          <w:rPr>
            <w:noProof/>
          </w:rPr>
          <w:t>10</w:t>
        </w:r>
      </w:fldSimple>
      <w:r>
        <w:t xml:space="preserve">  </w:t>
      </w:r>
      <w:r w:rsidRPr="009C7D29">
        <w:t>Additional channel combinations used for co-channel rejection tests</w:t>
      </w:r>
      <w:bookmarkEnd w:id="103"/>
    </w:p>
    <w:p w:rsidR="005206BA" w:rsidRPr="005206BA" w:rsidRDefault="005206BA" w:rsidP="005206BA">
      <w:pPr>
        <w:pStyle w:val="Heading3"/>
        <w:numPr>
          <w:ilvl w:val="2"/>
          <w:numId w:val="20"/>
        </w:numPr>
        <w:spacing w:before="40"/>
        <w:rPr>
          <w:rFonts w:asciiTheme="minorHAnsi" w:hAnsiTheme="minorHAnsi" w:cstheme="minorHAnsi"/>
        </w:rPr>
      </w:pPr>
      <w:bookmarkStart w:id="104" w:name="_Ref456345679"/>
      <w:bookmarkStart w:id="105" w:name="_Toc456425899"/>
      <w:bookmarkStart w:id="106" w:name="_Toc492059228"/>
      <w:bookmarkStart w:id="107" w:name="_Ref456345277"/>
      <w:r w:rsidRPr="005206BA">
        <w:rPr>
          <w:rFonts w:asciiTheme="minorHAnsi" w:hAnsiTheme="minorHAnsi" w:cstheme="minorHAnsi"/>
        </w:rPr>
        <w:t>Adjacent channel selectivity</w:t>
      </w:r>
      <w:bookmarkEnd w:id="104"/>
      <w:bookmarkEnd w:id="105"/>
      <w:bookmarkEnd w:id="106"/>
    </w:p>
    <w:p w:rsidR="005206BA" w:rsidRPr="005206BA" w:rsidRDefault="005206BA" w:rsidP="005206BA">
      <w:pPr>
        <w:rPr>
          <w:rFonts w:asciiTheme="minorHAnsi" w:hAnsiTheme="minorHAnsi" w:cstheme="minorHAnsi"/>
        </w:rPr>
      </w:pPr>
      <w:r w:rsidRPr="005206BA">
        <w:rPr>
          <w:rFonts w:asciiTheme="minorHAnsi" w:hAnsiTheme="minorHAnsi" w:cstheme="minorHAnsi"/>
        </w:rPr>
        <w:t>Follow the method described in IEC 61993, 15.2.4.2 with additional combinations of signals used by generator A and B specified by</w:t>
      </w:r>
      <w:r w:rsidR="00F674C3">
        <w:rPr>
          <w:rFonts w:asciiTheme="minorHAnsi" w:hAnsiTheme="minorHAnsi" w:cstheme="minorHAnsi"/>
        </w:rPr>
        <w:t xml:space="preserve"> Table 11</w:t>
      </w:r>
      <w:r w:rsidRPr="005206BA">
        <w:rPr>
          <w:rFonts w:asciiTheme="minorHAnsi" w:hAnsiTheme="minorHAnsi" w:cstheme="minorHAnsi"/>
        </w:rPr>
        <w:t>.</w:t>
      </w:r>
    </w:p>
    <w:p w:rsidR="005206BA" w:rsidRPr="005206BA" w:rsidRDefault="005206BA" w:rsidP="005206BA">
      <w:pPr>
        <w:rPr>
          <w:rFonts w:asciiTheme="minorHAnsi" w:hAnsiTheme="minorHAnsi" w:cstheme="minorHAnsi"/>
        </w:rPr>
      </w:pPr>
    </w:p>
    <w:tbl>
      <w:tblPr>
        <w:tblStyle w:val="TableGrid"/>
        <w:tblW w:w="0" w:type="auto"/>
        <w:tblInd w:w="198" w:type="dxa"/>
        <w:tblLook w:val="04A0" w:firstRow="1" w:lastRow="0" w:firstColumn="1" w:lastColumn="0" w:noHBand="0" w:noVBand="1"/>
      </w:tblPr>
      <w:tblGrid>
        <w:gridCol w:w="4528"/>
        <w:gridCol w:w="5102"/>
      </w:tblGrid>
      <w:tr w:rsidR="005206BA" w:rsidRPr="005206BA" w:rsidTr="00F674C3">
        <w:tc>
          <w:tcPr>
            <w:tcW w:w="4528" w:type="dxa"/>
          </w:tcPr>
          <w:p w:rsidR="005206BA" w:rsidRPr="005206BA" w:rsidRDefault="005206BA" w:rsidP="005206BA">
            <w:pPr>
              <w:rPr>
                <w:rFonts w:cstheme="minorHAnsi"/>
                <w:b/>
              </w:rPr>
            </w:pPr>
            <w:r w:rsidRPr="005206BA">
              <w:rPr>
                <w:rFonts w:cstheme="minorHAnsi"/>
                <w:b/>
              </w:rPr>
              <w:t>Generator A Test Signal</w:t>
            </w:r>
          </w:p>
        </w:tc>
        <w:tc>
          <w:tcPr>
            <w:tcW w:w="5102" w:type="dxa"/>
          </w:tcPr>
          <w:p w:rsidR="005206BA" w:rsidRPr="005206BA" w:rsidRDefault="005206BA" w:rsidP="005206BA">
            <w:pPr>
              <w:rPr>
                <w:rFonts w:cstheme="minorHAnsi"/>
                <w:b/>
              </w:rPr>
            </w:pPr>
            <w:r w:rsidRPr="005206BA">
              <w:rPr>
                <w:rFonts w:cstheme="minorHAnsi"/>
                <w:b/>
              </w:rPr>
              <w:t>Generator B Test Signal</w:t>
            </w:r>
          </w:p>
        </w:tc>
      </w:tr>
      <w:tr w:rsidR="005206BA" w:rsidRPr="005206BA" w:rsidTr="00F674C3">
        <w:tc>
          <w:tcPr>
            <w:tcW w:w="4528" w:type="dxa"/>
          </w:tcPr>
          <w:p w:rsidR="005206BA" w:rsidRPr="005206BA" w:rsidRDefault="005206BA" w:rsidP="005206BA">
            <w:pPr>
              <w:rPr>
                <w:rFonts w:cstheme="minorHAnsi"/>
              </w:rPr>
            </w:pPr>
            <w:r w:rsidRPr="005206BA">
              <w:rPr>
                <w:rFonts w:cstheme="minorHAnsi"/>
              </w:rPr>
              <w:t>7, 100 kHz</w:t>
            </w:r>
          </w:p>
        </w:tc>
        <w:tc>
          <w:tcPr>
            <w:tcW w:w="5102" w:type="dxa"/>
          </w:tcPr>
          <w:p w:rsidR="005206BA" w:rsidRPr="005206BA" w:rsidRDefault="005206BA" w:rsidP="005206BA">
            <w:pPr>
              <w:rPr>
                <w:rFonts w:cstheme="minorHAnsi"/>
              </w:rPr>
            </w:pPr>
            <w:r w:rsidRPr="005206BA">
              <w:rPr>
                <w:rFonts w:cstheme="minorHAnsi"/>
              </w:rPr>
              <w:t>6, 25 kHz</w:t>
            </w:r>
          </w:p>
        </w:tc>
      </w:tr>
    </w:tbl>
    <w:p w:rsidR="005206BA" w:rsidRPr="005206BA" w:rsidRDefault="00F674C3" w:rsidP="009812F2">
      <w:pPr>
        <w:pStyle w:val="Caption"/>
        <w:rPr>
          <w:rFonts w:cstheme="minorHAnsi"/>
        </w:rPr>
      </w:pPr>
      <w:bookmarkStart w:id="108" w:name="_Toc492059250"/>
      <w:r>
        <w:t xml:space="preserve">Table </w:t>
      </w:r>
      <w:fldSimple w:instr=" SEQ Table \* ARABIC ">
        <w:r w:rsidR="009812F2">
          <w:rPr>
            <w:noProof/>
          </w:rPr>
          <w:t>11</w:t>
        </w:r>
      </w:fldSimple>
      <w:r>
        <w:t xml:space="preserve"> - </w:t>
      </w:r>
      <w:r w:rsidRPr="00300034">
        <w:t>Adjacent channel selectivity tests</w:t>
      </w:r>
      <w:bookmarkEnd w:id="108"/>
    </w:p>
    <w:p w:rsidR="005206BA" w:rsidRPr="005206BA" w:rsidRDefault="005206BA" w:rsidP="005206BA">
      <w:pPr>
        <w:pStyle w:val="Heading3"/>
        <w:numPr>
          <w:ilvl w:val="2"/>
          <w:numId w:val="20"/>
        </w:numPr>
        <w:spacing w:before="40"/>
        <w:rPr>
          <w:rFonts w:asciiTheme="minorHAnsi" w:hAnsiTheme="minorHAnsi" w:cstheme="minorHAnsi"/>
        </w:rPr>
      </w:pPr>
      <w:bookmarkStart w:id="109" w:name="_Toc456425900"/>
      <w:bookmarkStart w:id="110" w:name="_Toc492059229"/>
      <w:r w:rsidRPr="005206BA">
        <w:rPr>
          <w:rFonts w:asciiTheme="minorHAnsi" w:hAnsiTheme="minorHAnsi" w:cstheme="minorHAnsi"/>
        </w:rPr>
        <w:t>Forward Error Correction</w:t>
      </w:r>
      <w:bookmarkEnd w:id="107"/>
      <w:bookmarkEnd w:id="109"/>
      <w:bookmarkEnd w:id="110"/>
    </w:p>
    <w:p w:rsidR="005206BA" w:rsidRPr="005206BA" w:rsidRDefault="005206BA" w:rsidP="005206BA">
      <w:pPr>
        <w:rPr>
          <w:rFonts w:asciiTheme="minorHAnsi" w:hAnsiTheme="minorHAnsi" w:cstheme="minorHAnsi"/>
        </w:rPr>
      </w:pPr>
      <w:r w:rsidRPr="005206BA">
        <w:rPr>
          <w:rFonts w:asciiTheme="minorHAnsi" w:hAnsiTheme="minorHAnsi" w:cstheme="minorHAnsi"/>
        </w:rPr>
        <w:t xml:space="preserve">Execute the same tests as specified in section </w:t>
      </w:r>
      <w:r w:rsidRPr="005206BA">
        <w:rPr>
          <w:rFonts w:asciiTheme="minorHAnsi" w:hAnsiTheme="minorHAnsi" w:cstheme="minorHAnsi"/>
        </w:rPr>
        <w:fldChar w:fldCharType="begin"/>
      </w:r>
      <w:r w:rsidRPr="005206BA">
        <w:rPr>
          <w:rFonts w:asciiTheme="minorHAnsi" w:hAnsiTheme="minorHAnsi" w:cstheme="minorHAnsi"/>
        </w:rPr>
        <w:instrText xml:space="preserve"> REF _Ref437959734 \n \h  \* MERGEFORMAT </w:instrText>
      </w:r>
      <w:r w:rsidRPr="005206BA">
        <w:rPr>
          <w:rFonts w:asciiTheme="minorHAnsi" w:hAnsiTheme="minorHAnsi" w:cstheme="minorHAnsi"/>
        </w:rPr>
      </w:r>
      <w:r w:rsidRPr="005206BA">
        <w:rPr>
          <w:rFonts w:asciiTheme="minorHAnsi" w:hAnsiTheme="minorHAnsi" w:cstheme="minorHAnsi"/>
        </w:rPr>
        <w:fldChar w:fldCharType="separate"/>
      </w:r>
      <w:r w:rsidRPr="005206BA">
        <w:rPr>
          <w:rFonts w:asciiTheme="minorHAnsi" w:hAnsiTheme="minorHAnsi" w:cstheme="minorHAnsi"/>
        </w:rPr>
        <w:t>10.2.1</w:t>
      </w:r>
      <w:r w:rsidRPr="005206BA">
        <w:rPr>
          <w:rFonts w:asciiTheme="minorHAnsi" w:hAnsiTheme="minorHAnsi" w:cstheme="minorHAnsi"/>
        </w:rPr>
        <w:fldChar w:fldCharType="end"/>
      </w:r>
      <w:r w:rsidRPr="005206BA">
        <w:rPr>
          <w:rFonts w:asciiTheme="minorHAnsi" w:hAnsiTheme="minorHAnsi" w:cstheme="minorHAnsi"/>
        </w:rPr>
        <w:t xml:space="preserve"> but with FEC switched on.  There should be an improvement in the PER.</w:t>
      </w:r>
    </w:p>
    <w:p w:rsidR="001550EE" w:rsidRDefault="001550EE">
      <w:pPr>
        <w:rPr>
          <w:rFonts w:asciiTheme="minorHAnsi" w:hAnsiTheme="minorHAnsi" w:cstheme="minorHAnsi"/>
        </w:rPr>
      </w:pPr>
      <w:r>
        <w:rPr>
          <w:rFonts w:asciiTheme="minorHAnsi" w:hAnsiTheme="minorHAnsi" w:cstheme="minorHAnsi"/>
        </w:rPr>
        <w:br w:type="page"/>
      </w:r>
    </w:p>
    <w:p w:rsidR="005206BA" w:rsidRPr="005206BA" w:rsidRDefault="005206BA" w:rsidP="005206BA">
      <w:pPr>
        <w:pStyle w:val="Heading2"/>
        <w:keepLines/>
        <w:numPr>
          <w:ilvl w:val="1"/>
          <w:numId w:val="20"/>
        </w:numPr>
        <w:spacing w:before="40"/>
        <w:jc w:val="left"/>
        <w:rPr>
          <w:rFonts w:asciiTheme="minorHAnsi" w:hAnsiTheme="minorHAnsi" w:cstheme="minorHAnsi"/>
        </w:rPr>
      </w:pPr>
      <w:bookmarkStart w:id="111" w:name="_Toc456425901"/>
      <w:bookmarkStart w:id="112" w:name="_Toc492059230"/>
      <w:r w:rsidRPr="005206BA">
        <w:rPr>
          <w:rFonts w:asciiTheme="minorHAnsi" w:hAnsiTheme="minorHAnsi" w:cstheme="minorHAnsi"/>
        </w:rPr>
        <w:lastRenderedPageBreak/>
        <w:t>Conducted spurious emissions</w:t>
      </w:r>
      <w:bookmarkEnd w:id="111"/>
      <w:bookmarkEnd w:id="112"/>
    </w:p>
    <w:p w:rsidR="005206BA" w:rsidRPr="005206BA" w:rsidRDefault="005206BA" w:rsidP="005206BA">
      <w:pPr>
        <w:rPr>
          <w:rFonts w:asciiTheme="minorHAnsi" w:hAnsiTheme="minorHAnsi" w:cstheme="minorHAnsi"/>
        </w:rPr>
      </w:pPr>
      <w:r w:rsidRPr="005206BA">
        <w:rPr>
          <w:rFonts w:asciiTheme="minorHAnsi" w:hAnsiTheme="minorHAnsi" w:cstheme="minorHAnsi"/>
        </w:rPr>
        <w:t xml:space="preserve">The tests shall be performed as specified by IEC 61993, 15.3.  </w:t>
      </w:r>
    </w:p>
    <w:p w:rsidR="005206BA" w:rsidRPr="005206BA" w:rsidRDefault="005206BA" w:rsidP="005206BA">
      <w:pPr>
        <w:rPr>
          <w:rFonts w:asciiTheme="minorHAnsi" w:hAnsiTheme="minorHAnsi" w:cstheme="minorHAnsi"/>
        </w:rPr>
      </w:pPr>
    </w:p>
    <w:p w:rsidR="005206BA" w:rsidRPr="005206BA" w:rsidRDefault="005206BA" w:rsidP="005206BA">
      <w:pPr>
        <w:rPr>
          <w:rFonts w:asciiTheme="minorHAnsi" w:hAnsiTheme="minorHAnsi" w:cstheme="minorHAnsi"/>
        </w:rPr>
      </w:pPr>
      <w:r w:rsidRPr="005206BA">
        <w:rPr>
          <w:rFonts w:asciiTheme="minorHAnsi" w:hAnsiTheme="minorHAnsi" w:cstheme="minorHAnsi"/>
        </w:rPr>
        <w:t>The transmitter spurious emissions specifications are identical in ITU-R M.2092, Annex 2 and Annex 3.</w:t>
      </w:r>
    </w:p>
    <w:p w:rsidR="005206BA" w:rsidRPr="005206BA" w:rsidRDefault="005206BA" w:rsidP="005206BA">
      <w:pPr>
        <w:rPr>
          <w:rFonts w:asciiTheme="minorHAnsi" w:hAnsiTheme="minorHAnsi" w:cstheme="minorHAnsi"/>
        </w:rPr>
      </w:pPr>
    </w:p>
    <w:p w:rsidR="005206BA" w:rsidRPr="005206BA" w:rsidRDefault="005206BA" w:rsidP="005206BA">
      <w:pPr>
        <w:rPr>
          <w:rFonts w:asciiTheme="minorHAnsi" w:hAnsiTheme="minorHAnsi" w:cstheme="minorHAnsi"/>
        </w:rPr>
      </w:pPr>
      <w:r w:rsidRPr="005206BA">
        <w:rPr>
          <w:rFonts w:asciiTheme="minorHAnsi" w:hAnsiTheme="minorHAnsi" w:cstheme="minorHAnsi"/>
        </w:rPr>
        <w:t>The receiver spurious emissions specifications are identical in ITU-R M.2092, Annex 2.  It is not specified in Annex 3, but is assumed to also be the same.</w:t>
      </w:r>
    </w:p>
    <w:p w:rsidR="005206BA" w:rsidRPr="005206BA" w:rsidRDefault="005206BA" w:rsidP="005206BA">
      <w:pPr>
        <w:rPr>
          <w:rFonts w:asciiTheme="minorHAnsi" w:hAnsiTheme="minorHAnsi" w:cstheme="minorHAnsi"/>
        </w:rPr>
      </w:pPr>
    </w:p>
    <w:p w:rsidR="005206BA" w:rsidRPr="005206BA" w:rsidRDefault="005206BA" w:rsidP="005206BA">
      <w:pPr>
        <w:pStyle w:val="Heading1"/>
        <w:keepLines/>
        <w:numPr>
          <w:ilvl w:val="0"/>
          <w:numId w:val="20"/>
        </w:numPr>
        <w:spacing w:before="240" w:after="120"/>
        <w:ind w:left="431" w:hanging="431"/>
        <w:jc w:val="left"/>
        <w:rPr>
          <w:rFonts w:asciiTheme="minorHAnsi" w:hAnsiTheme="minorHAnsi" w:cstheme="minorHAnsi"/>
          <w:szCs w:val="22"/>
        </w:rPr>
      </w:pPr>
      <w:bookmarkStart w:id="113" w:name="_Toc456425902"/>
      <w:bookmarkStart w:id="114" w:name="_Toc492059231"/>
      <w:r w:rsidRPr="005206BA">
        <w:rPr>
          <w:rFonts w:asciiTheme="minorHAnsi" w:hAnsiTheme="minorHAnsi" w:cstheme="minorHAnsi"/>
          <w:szCs w:val="22"/>
        </w:rPr>
        <w:t>Specific tests of link layer</w:t>
      </w:r>
      <w:bookmarkEnd w:id="113"/>
      <w:bookmarkEnd w:id="114"/>
    </w:p>
    <w:p w:rsidR="005206BA" w:rsidRDefault="005206BA" w:rsidP="005206BA">
      <w:pPr>
        <w:rPr>
          <w:rFonts w:asciiTheme="minorHAnsi" w:hAnsiTheme="minorHAnsi" w:cstheme="minorHAnsi"/>
        </w:rPr>
      </w:pPr>
      <w:r w:rsidRPr="005206BA">
        <w:rPr>
          <w:rFonts w:asciiTheme="minorHAnsi" w:hAnsiTheme="minorHAnsi" w:cstheme="minorHAnsi"/>
        </w:rPr>
        <w:t xml:space="preserve">Follow the method described in IEC 61993, 16.  The various tests, with exceptions relating to </w:t>
      </w:r>
      <w:r w:rsidR="008B19DC">
        <w:rPr>
          <w:rFonts w:asciiTheme="minorHAnsi" w:hAnsiTheme="minorHAnsi" w:cstheme="minorHAnsi"/>
        </w:rPr>
        <w:t xml:space="preserve">ASM and </w:t>
      </w:r>
      <w:r w:rsidRPr="005206BA">
        <w:rPr>
          <w:rFonts w:asciiTheme="minorHAnsi" w:hAnsiTheme="minorHAnsi" w:cstheme="minorHAnsi"/>
        </w:rPr>
        <w:t>VDE is listed in</w:t>
      </w:r>
      <w:r w:rsidR="00F674C3">
        <w:rPr>
          <w:rFonts w:asciiTheme="minorHAnsi" w:hAnsiTheme="minorHAnsi" w:cstheme="minorHAnsi"/>
        </w:rPr>
        <w:t xml:space="preserve"> Table 12</w:t>
      </w:r>
      <w:r w:rsidRPr="005206BA">
        <w:rPr>
          <w:rFonts w:asciiTheme="minorHAnsi" w:hAnsiTheme="minorHAnsi" w:cstheme="minorHAnsi"/>
        </w:rPr>
        <w:t>.</w:t>
      </w:r>
    </w:p>
    <w:p w:rsidR="00F674C3" w:rsidRPr="005206BA" w:rsidRDefault="00F674C3" w:rsidP="005206BA">
      <w:pPr>
        <w:rPr>
          <w:rFonts w:asciiTheme="minorHAnsi" w:hAnsiTheme="minorHAnsi" w:cstheme="minorHAnsi"/>
        </w:rPr>
      </w:pPr>
    </w:p>
    <w:tbl>
      <w:tblPr>
        <w:tblStyle w:val="TableGrid"/>
        <w:tblW w:w="0" w:type="auto"/>
        <w:tblInd w:w="198" w:type="dxa"/>
        <w:tblLook w:val="04A0" w:firstRow="1" w:lastRow="0" w:firstColumn="1" w:lastColumn="0" w:noHBand="0" w:noVBand="1"/>
      </w:tblPr>
      <w:tblGrid>
        <w:gridCol w:w="5131"/>
        <w:gridCol w:w="1442"/>
        <w:gridCol w:w="1559"/>
        <w:gridCol w:w="1843"/>
      </w:tblGrid>
      <w:tr w:rsidR="008D5C1B" w:rsidRPr="005206BA" w:rsidTr="008D5C1B">
        <w:tc>
          <w:tcPr>
            <w:tcW w:w="5131" w:type="dxa"/>
          </w:tcPr>
          <w:p w:rsidR="008D5C1B" w:rsidRPr="005206BA" w:rsidRDefault="008D5C1B" w:rsidP="005206BA">
            <w:pPr>
              <w:rPr>
                <w:rFonts w:cstheme="minorHAnsi"/>
                <w:b/>
              </w:rPr>
            </w:pPr>
            <w:r w:rsidRPr="005206BA">
              <w:rPr>
                <w:rFonts w:cstheme="minorHAnsi"/>
                <w:b/>
              </w:rPr>
              <w:t>Test Description</w:t>
            </w:r>
          </w:p>
        </w:tc>
        <w:tc>
          <w:tcPr>
            <w:tcW w:w="1442" w:type="dxa"/>
          </w:tcPr>
          <w:p w:rsidR="008D5C1B" w:rsidRPr="005206BA" w:rsidRDefault="008D5C1B" w:rsidP="005206BA">
            <w:pPr>
              <w:rPr>
                <w:rFonts w:cstheme="minorHAnsi"/>
                <w:b/>
              </w:rPr>
            </w:pPr>
            <w:r w:rsidRPr="005206BA">
              <w:rPr>
                <w:rFonts w:cstheme="minorHAnsi"/>
                <w:b/>
              </w:rPr>
              <w:t>IEC 61993</w:t>
            </w:r>
          </w:p>
        </w:tc>
        <w:tc>
          <w:tcPr>
            <w:tcW w:w="1559" w:type="dxa"/>
          </w:tcPr>
          <w:p w:rsidR="008D5C1B" w:rsidRPr="005206BA" w:rsidRDefault="008D5C1B" w:rsidP="005206BA">
            <w:pPr>
              <w:rPr>
                <w:rFonts w:cstheme="minorHAnsi"/>
                <w:b/>
              </w:rPr>
            </w:pPr>
            <w:r w:rsidRPr="005206BA">
              <w:rPr>
                <w:rFonts w:cstheme="minorHAnsi"/>
                <w:b/>
              </w:rPr>
              <w:t>VDE Additions</w:t>
            </w:r>
          </w:p>
        </w:tc>
        <w:tc>
          <w:tcPr>
            <w:tcW w:w="1843" w:type="dxa"/>
          </w:tcPr>
          <w:p w:rsidR="008D5C1B" w:rsidRPr="005206BA" w:rsidRDefault="008D5C1B" w:rsidP="005206BA">
            <w:pPr>
              <w:rPr>
                <w:rFonts w:cstheme="minorHAnsi"/>
                <w:b/>
              </w:rPr>
            </w:pPr>
            <w:ins w:id="115" w:author="EWB Portable" w:date="2017-03-01T12:43:00Z">
              <w:r>
                <w:rPr>
                  <w:rFonts w:cstheme="minorHAnsi"/>
                  <w:b/>
                </w:rPr>
                <w:t>ASM Addditions</w:t>
              </w:r>
            </w:ins>
          </w:p>
        </w:tc>
      </w:tr>
      <w:tr w:rsidR="008D5C1B" w:rsidRPr="005206BA" w:rsidTr="008D5C1B">
        <w:trPr>
          <w:trHeight w:val="247"/>
        </w:trPr>
        <w:tc>
          <w:tcPr>
            <w:tcW w:w="5131" w:type="dxa"/>
          </w:tcPr>
          <w:p w:rsidR="008D5C1B" w:rsidRPr="005206BA" w:rsidRDefault="008D5C1B" w:rsidP="005206BA">
            <w:pPr>
              <w:rPr>
                <w:rFonts w:cstheme="minorHAnsi"/>
              </w:rPr>
            </w:pPr>
            <w:r w:rsidRPr="005206BA">
              <w:rPr>
                <w:rFonts w:cstheme="minorHAnsi"/>
              </w:rPr>
              <w:t>TDMA synchronization</w:t>
            </w:r>
          </w:p>
        </w:tc>
        <w:tc>
          <w:tcPr>
            <w:tcW w:w="1442" w:type="dxa"/>
          </w:tcPr>
          <w:p w:rsidR="008D5C1B" w:rsidRPr="005206BA" w:rsidRDefault="008D5C1B" w:rsidP="005206BA">
            <w:pPr>
              <w:rPr>
                <w:rFonts w:cstheme="minorHAnsi"/>
              </w:rPr>
            </w:pPr>
            <w:r w:rsidRPr="005206BA">
              <w:rPr>
                <w:rFonts w:cstheme="minorHAnsi"/>
              </w:rPr>
              <w:t>16.1</w:t>
            </w:r>
          </w:p>
        </w:tc>
        <w:tc>
          <w:tcPr>
            <w:tcW w:w="1559" w:type="dxa"/>
          </w:tcPr>
          <w:p w:rsidR="008D5C1B" w:rsidRPr="005206BA" w:rsidRDefault="008D5C1B" w:rsidP="005206BA">
            <w:pPr>
              <w:rPr>
                <w:rFonts w:cstheme="minorHAnsi"/>
              </w:rPr>
            </w:pPr>
            <w:r w:rsidRPr="005206BA">
              <w:rPr>
                <w:rFonts w:cstheme="minorHAnsi"/>
              </w:rPr>
              <w:t>-</w:t>
            </w:r>
          </w:p>
        </w:tc>
        <w:tc>
          <w:tcPr>
            <w:tcW w:w="1843" w:type="dxa"/>
          </w:tcPr>
          <w:p w:rsidR="008D5C1B" w:rsidRPr="005206BA" w:rsidRDefault="008D5C1B" w:rsidP="005206BA">
            <w:pPr>
              <w:rPr>
                <w:ins w:id="116" w:author="EWB Portable" w:date="2017-03-01T12:43:00Z"/>
                <w:rFonts w:cstheme="minorHAnsi"/>
              </w:rPr>
            </w:pPr>
            <w:ins w:id="117" w:author="EWB Portable" w:date="2017-03-01T12:43:00Z">
              <w:r>
                <w:rPr>
                  <w:rFonts w:cstheme="minorHAnsi"/>
                </w:rPr>
                <w:t>??</w:t>
              </w:r>
            </w:ins>
          </w:p>
        </w:tc>
      </w:tr>
      <w:tr w:rsidR="008D5C1B" w:rsidRPr="005206BA" w:rsidTr="008D5C1B">
        <w:trPr>
          <w:trHeight w:val="205"/>
        </w:trPr>
        <w:tc>
          <w:tcPr>
            <w:tcW w:w="5131" w:type="dxa"/>
          </w:tcPr>
          <w:p w:rsidR="008D5C1B" w:rsidRPr="005206BA" w:rsidRDefault="008D5C1B" w:rsidP="005206BA">
            <w:pPr>
              <w:rPr>
                <w:rFonts w:cstheme="minorHAnsi"/>
              </w:rPr>
            </w:pPr>
            <w:r w:rsidRPr="005206BA">
              <w:rPr>
                <w:rFonts w:cstheme="minorHAnsi"/>
              </w:rPr>
              <w:t>Time division (frame format)</w:t>
            </w:r>
          </w:p>
        </w:tc>
        <w:tc>
          <w:tcPr>
            <w:tcW w:w="1442" w:type="dxa"/>
          </w:tcPr>
          <w:p w:rsidR="008D5C1B" w:rsidRPr="005206BA" w:rsidRDefault="008D5C1B" w:rsidP="005206BA">
            <w:pPr>
              <w:rPr>
                <w:rFonts w:cstheme="minorHAnsi"/>
              </w:rPr>
            </w:pPr>
            <w:r w:rsidRPr="005206BA">
              <w:rPr>
                <w:rFonts w:cstheme="minorHAnsi"/>
              </w:rPr>
              <w:t>16.2</w:t>
            </w:r>
          </w:p>
        </w:tc>
        <w:tc>
          <w:tcPr>
            <w:tcW w:w="1559" w:type="dxa"/>
          </w:tcPr>
          <w:p w:rsidR="008D5C1B" w:rsidRPr="005206BA" w:rsidRDefault="008D5C1B" w:rsidP="005206BA">
            <w:pPr>
              <w:rPr>
                <w:rFonts w:cstheme="minorHAnsi"/>
              </w:rPr>
            </w:pPr>
            <w:r w:rsidRPr="005206BA">
              <w:rPr>
                <w:rFonts w:cstheme="minorHAnsi"/>
              </w:rPr>
              <w:t>-</w:t>
            </w:r>
          </w:p>
        </w:tc>
        <w:tc>
          <w:tcPr>
            <w:tcW w:w="1843" w:type="dxa"/>
          </w:tcPr>
          <w:p w:rsidR="008D5C1B" w:rsidRPr="005206BA" w:rsidRDefault="008D5C1B" w:rsidP="005206BA">
            <w:pPr>
              <w:rPr>
                <w:ins w:id="118" w:author="EWB Portable" w:date="2017-03-01T12:43:00Z"/>
                <w:rFonts w:cstheme="minorHAnsi"/>
              </w:rPr>
            </w:pPr>
            <w:ins w:id="119" w:author="EWB Portable" w:date="2017-03-01T12:43:00Z">
              <w:r>
                <w:rPr>
                  <w:rFonts w:cstheme="minorHAnsi"/>
                </w:rPr>
                <w:t>??</w:t>
              </w:r>
            </w:ins>
          </w:p>
        </w:tc>
      </w:tr>
      <w:tr w:rsidR="008D5C1B" w:rsidRPr="005206BA" w:rsidTr="008D5C1B">
        <w:trPr>
          <w:trHeight w:val="205"/>
        </w:trPr>
        <w:tc>
          <w:tcPr>
            <w:tcW w:w="5131" w:type="dxa"/>
          </w:tcPr>
          <w:p w:rsidR="008D5C1B" w:rsidRPr="005206BA" w:rsidRDefault="008D5C1B" w:rsidP="005206BA">
            <w:pPr>
              <w:rPr>
                <w:rFonts w:cstheme="minorHAnsi"/>
              </w:rPr>
            </w:pPr>
            <w:r w:rsidRPr="005206BA">
              <w:rPr>
                <w:rFonts w:cstheme="minorHAnsi"/>
              </w:rPr>
              <w:t xml:space="preserve">Synchronisation and jitter accuracy </w:t>
            </w:r>
          </w:p>
        </w:tc>
        <w:tc>
          <w:tcPr>
            <w:tcW w:w="1442" w:type="dxa"/>
          </w:tcPr>
          <w:p w:rsidR="008D5C1B" w:rsidRPr="005206BA" w:rsidRDefault="008D5C1B" w:rsidP="005206BA">
            <w:pPr>
              <w:rPr>
                <w:rFonts w:cstheme="minorHAnsi"/>
              </w:rPr>
            </w:pPr>
            <w:r w:rsidRPr="005206BA">
              <w:rPr>
                <w:rFonts w:cstheme="minorHAnsi"/>
              </w:rPr>
              <w:t>16.3</w:t>
            </w:r>
          </w:p>
        </w:tc>
        <w:tc>
          <w:tcPr>
            <w:tcW w:w="1559" w:type="dxa"/>
          </w:tcPr>
          <w:p w:rsidR="008D5C1B" w:rsidRPr="005206BA" w:rsidRDefault="008D5C1B" w:rsidP="005206BA">
            <w:pPr>
              <w:rPr>
                <w:rFonts w:cstheme="minorHAnsi"/>
              </w:rPr>
            </w:pPr>
            <w:r w:rsidRPr="005206BA">
              <w:rPr>
                <w:rFonts w:cstheme="minorHAnsi"/>
              </w:rPr>
              <w:t>-</w:t>
            </w:r>
          </w:p>
        </w:tc>
        <w:tc>
          <w:tcPr>
            <w:tcW w:w="1843" w:type="dxa"/>
          </w:tcPr>
          <w:p w:rsidR="008D5C1B" w:rsidRPr="005206BA" w:rsidRDefault="008D5C1B" w:rsidP="005206BA">
            <w:pPr>
              <w:rPr>
                <w:ins w:id="120" w:author="EWB Portable" w:date="2017-03-01T12:43:00Z"/>
                <w:rFonts w:cstheme="minorHAnsi"/>
              </w:rPr>
            </w:pPr>
            <w:ins w:id="121" w:author="EWB Portable" w:date="2017-03-01T12:43:00Z">
              <w:r>
                <w:rPr>
                  <w:rFonts w:cstheme="minorHAnsi"/>
                </w:rPr>
                <w:t>??</w:t>
              </w:r>
            </w:ins>
          </w:p>
        </w:tc>
      </w:tr>
      <w:tr w:rsidR="008D5C1B" w:rsidRPr="005206BA" w:rsidTr="008D5C1B">
        <w:trPr>
          <w:trHeight w:val="205"/>
        </w:trPr>
        <w:tc>
          <w:tcPr>
            <w:tcW w:w="5131" w:type="dxa"/>
          </w:tcPr>
          <w:p w:rsidR="008D5C1B" w:rsidRPr="005206BA" w:rsidRDefault="008D5C1B" w:rsidP="005206BA">
            <w:pPr>
              <w:rPr>
                <w:rFonts w:cstheme="minorHAnsi"/>
              </w:rPr>
            </w:pPr>
            <w:r w:rsidRPr="005206BA">
              <w:rPr>
                <w:rFonts w:cstheme="minorHAnsi"/>
              </w:rPr>
              <w:t>Data encoding (bit stuffing)</w:t>
            </w:r>
          </w:p>
        </w:tc>
        <w:tc>
          <w:tcPr>
            <w:tcW w:w="1442" w:type="dxa"/>
          </w:tcPr>
          <w:p w:rsidR="008D5C1B" w:rsidRPr="005206BA" w:rsidRDefault="008D5C1B" w:rsidP="005206BA">
            <w:pPr>
              <w:rPr>
                <w:rFonts w:cstheme="minorHAnsi"/>
              </w:rPr>
            </w:pPr>
            <w:r w:rsidRPr="005206BA">
              <w:rPr>
                <w:rFonts w:cstheme="minorHAnsi"/>
              </w:rPr>
              <w:t>16.4</w:t>
            </w:r>
          </w:p>
        </w:tc>
        <w:tc>
          <w:tcPr>
            <w:tcW w:w="1559" w:type="dxa"/>
          </w:tcPr>
          <w:p w:rsidR="008D5C1B" w:rsidRPr="005206BA" w:rsidRDefault="008D5C1B" w:rsidP="005206BA">
            <w:pPr>
              <w:rPr>
                <w:rFonts w:cstheme="minorHAnsi"/>
              </w:rPr>
            </w:pPr>
            <w:r w:rsidRPr="005206BA">
              <w:rPr>
                <w:rFonts w:cstheme="minorHAnsi"/>
              </w:rPr>
              <w:fldChar w:fldCharType="begin"/>
            </w:r>
            <w:r w:rsidRPr="005206BA">
              <w:rPr>
                <w:rFonts w:cstheme="minorHAnsi"/>
              </w:rPr>
              <w:instrText xml:space="preserve"> REF _Ref438025444 \r \h  \* MERGEFORMAT </w:instrText>
            </w:r>
            <w:r w:rsidRPr="005206BA">
              <w:rPr>
                <w:rFonts w:cstheme="minorHAnsi"/>
              </w:rPr>
            </w:r>
            <w:r w:rsidRPr="005206BA">
              <w:rPr>
                <w:rFonts w:cstheme="minorHAnsi"/>
              </w:rPr>
              <w:fldChar w:fldCharType="separate"/>
            </w:r>
            <w:r w:rsidRPr="005206BA">
              <w:rPr>
                <w:rFonts w:cstheme="minorHAnsi"/>
              </w:rPr>
              <w:t>11.1</w:t>
            </w:r>
            <w:r w:rsidRPr="005206BA">
              <w:rPr>
                <w:rFonts w:cstheme="minorHAnsi"/>
              </w:rPr>
              <w:fldChar w:fldCharType="end"/>
            </w:r>
          </w:p>
        </w:tc>
        <w:tc>
          <w:tcPr>
            <w:tcW w:w="1843" w:type="dxa"/>
          </w:tcPr>
          <w:p w:rsidR="008D5C1B" w:rsidRPr="005206BA" w:rsidRDefault="008D5C1B" w:rsidP="005206BA">
            <w:pPr>
              <w:rPr>
                <w:ins w:id="122" w:author="EWB Portable" w:date="2017-03-01T12:43:00Z"/>
                <w:rFonts w:cstheme="minorHAnsi"/>
              </w:rPr>
            </w:pPr>
            <w:ins w:id="123" w:author="EWB Portable" w:date="2017-03-01T12:43:00Z">
              <w:r>
                <w:rPr>
                  <w:rFonts w:cstheme="minorHAnsi"/>
                </w:rPr>
                <w:t>??</w:t>
              </w:r>
            </w:ins>
          </w:p>
        </w:tc>
      </w:tr>
      <w:tr w:rsidR="008D5C1B" w:rsidRPr="005206BA" w:rsidTr="008D5C1B">
        <w:trPr>
          <w:trHeight w:val="205"/>
        </w:trPr>
        <w:tc>
          <w:tcPr>
            <w:tcW w:w="5131" w:type="dxa"/>
          </w:tcPr>
          <w:p w:rsidR="008D5C1B" w:rsidRPr="005206BA" w:rsidRDefault="008D5C1B" w:rsidP="005206BA">
            <w:pPr>
              <w:rPr>
                <w:rFonts w:cstheme="minorHAnsi"/>
              </w:rPr>
            </w:pPr>
            <w:r w:rsidRPr="005206BA">
              <w:rPr>
                <w:rFonts w:cstheme="minorHAnsi"/>
              </w:rPr>
              <w:t>Frame check sequence</w:t>
            </w:r>
          </w:p>
        </w:tc>
        <w:tc>
          <w:tcPr>
            <w:tcW w:w="1442" w:type="dxa"/>
          </w:tcPr>
          <w:p w:rsidR="008D5C1B" w:rsidRPr="005206BA" w:rsidRDefault="008D5C1B" w:rsidP="005206BA">
            <w:pPr>
              <w:rPr>
                <w:rFonts w:cstheme="minorHAnsi"/>
              </w:rPr>
            </w:pPr>
            <w:r w:rsidRPr="005206BA">
              <w:rPr>
                <w:rFonts w:cstheme="minorHAnsi"/>
              </w:rPr>
              <w:t>16.5</w:t>
            </w:r>
          </w:p>
        </w:tc>
        <w:tc>
          <w:tcPr>
            <w:tcW w:w="1559" w:type="dxa"/>
          </w:tcPr>
          <w:p w:rsidR="008D5C1B" w:rsidRPr="005206BA" w:rsidRDefault="008D5C1B" w:rsidP="005206BA">
            <w:pPr>
              <w:rPr>
                <w:rFonts w:cstheme="minorHAnsi"/>
              </w:rPr>
            </w:pPr>
            <w:r w:rsidRPr="005206BA">
              <w:rPr>
                <w:rFonts w:cstheme="minorHAnsi"/>
              </w:rPr>
              <w:fldChar w:fldCharType="begin"/>
            </w:r>
            <w:r w:rsidRPr="005206BA">
              <w:rPr>
                <w:rFonts w:cstheme="minorHAnsi"/>
              </w:rPr>
              <w:instrText xml:space="preserve"> REF _Ref438025600 \r \h  \* MERGEFORMAT </w:instrText>
            </w:r>
            <w:r w:rsidRPr="005206BA">
              <w:rPr>
                <w:rFonts w:cstheme="minorHAnsi"/>
              </w:rPr>
            </w:r>
            <w:r w:rsidRPr="005206BA">
              <w:rPr>
                <w:rFonts w:cstheme="minorHAnsi"/>
              </w:rPr>
              <w:fldChar w:fldCharType="separate"/>
            </w:r>
            <w:r w:rsidRPr="005206BA">
              <w:rPr>
                <w:rFonts w:cstheme="minorHAnsi"/>
              </w:rPr>
              <w:t>11.2</w:t>
            </w:r>
            <w:r w:rsidRPr="005206BA">
              <w:rPr>
                <w:rFonts w:cstheme="minorHAnsi"/>
              </w:rPr>
              <w:fldChar w:fldCharType="end"/>
            </w:r>
          </w:p>
        </w:tc>
        <w:tc>
          <w:tcPr>
            <w:tcW w:w="1843" w:type="dxa"/>
          </w:tcPr>
          <w:p w:rsidR="008D5C1B" w:rsidRPr="005206BA" w:rsidRDefault="008D5C1B" w:rsidP="005206BA">
            <w:pPr>
              <w:rPr>
                <w:ins w:id="124" w:author="EWB Portable" w:date="2017-03-01T12:43:00Z"/>
                <w:rFonts w:cstheme="minorHAnsi"/>
              </w:rPr>
            </w:pPr>
            <w:ins w:id="125" w:author="EWB Portable" w:date="2017-03-01T12:43:00Z">
              <w:r>
                <w:rPr>
                  <w:rFonts w:cstheme="minorHAnsi"/>
                </w:rPr>
                <w:t>??</w:t>
              </w:r>
            </w:ins>
          </w:p>
        </w:tc>
      </w:tr>
      <w:tr w:rsidR="008D5C1B" w:rsidRPr="005206BA" w:rsidTr="008D5C1B">
        <w:trPr>
          <w:trHeight w:val="205"/>
        </w:trPr>
        <w:tc>
          <w:tcPr>
            <w:tcW w:w="5131" w:type="dxa"/>
          </w:tcPr>
          <w:p w:rsidR="008D5C1B" w:rsidRPr="005206BA" w:rsidRDefault="008D5C1B" w:rsidP="005206BA">
            <w:pPr>
              <w:rPr>
                <w:rFonts w:cstheme="minorHAnsi"/>
              </w:rPr>
            </w:pPr>
            <w:r w:rsidRPr="005206BA">
              <w:rPr>
                <w:rFonts w:cstheme="minorHAnsi"/>
              </w:rPr>
              <w:t>Slot allocation</w:t>
            </w:r>
          </w:p>
        </w:tc>
        <w:tc>
          <w:tcPr>
            <w:tcW w:w="1442" w:type="dxa"/>
          </w:tcPr>
          <w:p w:rsidR="008D5C1B" w:rsidRPr="005206BA" w:rsidRDefault="008D5C1B" w:rsidP="005206BA">
            <w:pPr>
              <w:rPr>
                <w:rFonts w:cstheme="minorHAnsi"/>
              </w:rPr>
            </w:pPr>
            <w:r w:rsidRPr="005206BA">
              <w:rPr>
                <w:rFonts w:cstheme="minorHAnsi"/>
              </w:rPr>
              <w:t>16.6</w:t>
            </w:r>
          </w:p>
        </w:tc>
        <w:tc>
          <w:tcPr>
            <w:tcW w:w="1559" w:type="dxa"/>
          </w:tcPr>
          <w:p w:rsidR="008D5C1B" w:rsidRPr="005206BA" w:rsidRDefault="008D5C1B" w:rsidP="005206BA">
            <w:pPr>
              <w:rPr>
                <w:rFonts w:cstheme="minorHAnsi"/>
              </w:rPr>
            </w:pPr>
          </w:p>
        </w:tc>
        <w:tc>
          <w:tcPr>
            <w:tcW w:w="1843" w:type="dxa"/>
          </w:tcPr>
          <w:p w:rsidR="008D5C1B" w:rsidRPr="005206BA" w:rsidRDefault="008D5C1B" w:rsidP="005206BA">
            <w:pPr>
              <w:rPr>
                <w:ins w:id="126" w:author="EWB Portable" w:date="2017-03-01T12:43:00Z"/>
                <w:rFonts w:cstheme="minorHAnsi"/>
              </w:rPr>
            </w:pPr>
            <w:ins w:id="127" w:author="EWB Portable" w:date="2017-03-01T12:43:00Z">
              <w:r>
                <w:rPr>
                  <w:rFonts w:cstheme="minorHAnsi"/>
                </w:rPr>
                <w:t>??</w:t>
              </w:r>
            </w:ins>
          </w:p>
        </w:tc>
      </w:tr>
      <w:tr w:rsidR="008D5C1B" w:rsidRPr="005206BA" w:rsidTr="008D5C1B">
        <w:trPr>
          <w:trHeight w:val="205"/>
        </w:trPr>
        <w:tc>
          <w:tcPr>
            <w:tcW w:w="5131" w:type="dxa"/>
          </w:tcPr>
          <w:p w:rsidR="008D5C1B" w:rsidRPr="005206BA" w:rsidRDefault="008D5C1B" w:rsidP="005206BA">
            <w:pPr>
              <w:rPr>
                <w:rFonts w:cstheme="minorHAnsi"/>
              </w:rPr>
            </w:pPr>
            <w:r w:rsidRPr="005206BA">
              <w:rPr>
                <w:rFonts w:cstheme="minorHAnsi"/>
              </w:rPr>
              <w:t>Message formats</w:t>
            </w:r>
          </w:p>
        </w:tc>
        <w:tc>
          <w:tcPr>
            <w:tcW w:w="1442" w:type="dxa"/>
          </w:tcPr>
          <w:p w:rsidR="008D5C1B" w:rsidRPr="005206BA" w:rsidRDefault="008D5C1B" w:rsidP="005206BA">
            <w:pPr>
              <w:rPr>
                <w:rFonts w:cstheme="minorHAnsi"/>
              </w:rPr>
            </w:pPr>
            <w:r w:rsidRPr="005206BA">
              <w:rPr>
                <w:rFonts w:cstheme="minorHAnsi"/>
              </w:rPr>
              <w:t>16.7</w:t>
            </w:r>
          </w:p>
        </w:tc>
        <w:tc>
          <w:tcPr>
            <w:tcW w:w="1559" w:type="dxa"/>
          </w:tcPr>
          <w:p w:rsidR="008D5C1B" w:rsidRPr="005206BA" w:rsidRDefault="008D5C1B" w:rsidP="005206BA">
            <w:pPr>
              <w:rPr>
                <w:rFonts w:cstheme="minorHAnsi"/>
              </w:rPr>
            </w:pPr>
            <w:r w:rsidRPr="005206BA">
              <w:rPr>
                <w:rFonts w:cstheme="minorHAnsi"/>
              </w:rPr>
              <w:t>-</w:t>
            </w:r>
          </w:p>
        </w:tc>
        <w:tc>
          <w:tcPr>
            <w:tcW w:w="1843" w:type="dxa"/>
          </w:tcPr>
          <w:p w:rsidR="008D5C1B" w:rsidRPr="005206BA" w:rsidRDefault="008D5C1B" w:rsidP="005206BA">
            <w:pPr>
              <w:rPr>
                <w:ins w:id="128" w:author="EWB Portable" w:date="2017-03-01T12:43:00Z"/>
                <w:rFonts w:cstheme="minorHAnsi"/>
              </w:rPr>
            </w:pPr>
            <w:ins w:id="129" w:author="EWB Portable" w:date="2017-03-01T12:43:00Z">
              <w:r>
                <w:rPr>
                  <w:rFonts w:cstheme="minorHAnsi"/>
                </w:rPr>
                <w:t>??</w:t>
              </w:r>
            </w:ins>
          </w:p>
        </w:tc>
      </w:tr>
    </w:tbl>
    <w:p w:rsidR="00F674C3" w:rsidRPr="005206BA" w:rsidRDefault="00F674C3" w:rsidP="009812F2">
      <w:pPr>
        <w:pStyle w:val="Caption"/>
      </w:pPr>
      <w:bookmarkStart w:id="130" w:name="_Toc492059251"/>
      <w:r>
        <w:t xml:space="preserve">Table </w:t>
      </w:r>
      <w:fldSimple w:instr=" SEQ Table \* ARABIC ">
        <w:r w:rsidR="009812F2">
          <w:rPr>
            <w:noProof/>
          </w:rPr>
          <w:t>12</w:t>
        </w:r>
      </w:fldSimple>
      <w:r>
        <w:t xml:space="preserve"> - </w:t>
      </w:r>
      <w:r w:rsidRPr="00C84F4E">
        <w:t>Link layer tests for VDE</w:t>
      </w:r>
      <w:bookmarkEnd w:id="130"/>
      <w:r w:rsidRPr="00C84F4E">
        <w:t xml:space="preserve"> </w:t>
      </w:r>
    </w:p>
    <w:p w:rsidR="00380430" w:rsidRDefault="00380430" w:rsidP="005206BA">
      <w:pPr>
        <w:pStyle w:val="Heading2"/>
        <w:keepLines/>
        <w:numPr>
          <w:ilvl w:val="1"/>
          <w:numId w:val="20"/>
        </w:numPr>
        <w:spacing w:before="40"/>
        <w:jc w:val="left"/>
        <w:rPr>
          <w:rFonts w:asciiTheme="minorHAnsi" w:hAnsiTheme="minorHAnsi" w:cstheme="minorHAnsi"/>
        </w:rPr>
      </w:pPr>
      <w:bookmarkStart w:id="131" w:name="_Toc492059232"/>
      <w:bookmarkStart w:id="132" w:name="_Ref438025444"/>
      <w:bookmarkStart w:id="133" w:name="_Toc456425903"/>
      <w:r>
        <w:rPr>
          <w:rFonts w:asciiTheme="minorHAnsi" w:hAnsiTheme="minorHAnsi" w:cstheme="minorHAnsi"/>
        </w:rPr>
        <w:t>Bulletin Board</w:t>
      </w:r>
      <w:bookmarkEnd w:id="131"/>
    </w:p>
    <w:p w:rsidR="00380430" w:rsidRDefault="00380430" w:rsidP="00380430">
      <w:pPr>
        <w:rPr>
          <w:rFonts w:asciiTheme="minorHAnsi" w:hAnsiTheme="minorHAnsi" w:cstheme="minorHAnsi"/>
        </w:rPr>
      </w:pPr>
      <w:r w:rsidRPr="005206BA">
        <w:rPr>
          <w:rFonts w:asciiTheme="minorHAnsi" w:hAnsiTheme="minorHAnsi" w:cstheme="minorHAnsi"/>
        </w:rPr>
        <w:t>R-REC-M.2092 (VDE)</w:t>
      </w:r>
      <w:r>
        <w:rPr>
          <w:rFonts w:asciiTheme="minorHAnsi" w:hAnsiTheme="minorHAnsi" w:cstheme="minorHAnsi"/>
        </w:rPr>
        <w:t xml:space="preserve"> introduces the Terrestrial Bulletin Board (TBB) that indicates the Modulation and Coding Scheme (MCS) being used. MCS1, MCSx and MCSy should be tested to ensure that the correct MCS as indicated in the TBB is used.</w:t>
      </w:r>
    </w:p>
    <w:p w:rsidR="00380430" w:rsidRDefault="00380430" w:rsidP="00380430">
      <w:pPr>
        <w:rPr>
          <w:rFonts w:asciiTheme="minorHAnsi" w:hAnsiTheme="minorHAnsi" w:cstheme="minorHAnsi"/>
        </w:rPr>
      </w:pPr>
    </w:p>
    <w:p w:rsidR="00380430" w:rsidRDefault="00380430" w:rsidP="00380430">
      <w:pPr>
        <w:rPr>
          <w:rFonts w:asciiTheme="minorHAnsi" w:hAnsiTheme="minorHAnsi" w:cstheme="minorHAnsi"/>
        </w:rPr>
      </w:pPr>
      <w:r>
        <w:rPr>
          <w:rFonts w:asciiTheme="minorHAnsi" w:hAnsiTheme="minorHAnsi" w:cstheme="minorHAnsi"/>
        </w:rPr>
        <w:t>[TBB test to be defined]</w:t>
      </w:r>
    </w:p>
    <w:p w:rsidR="00380430" w:rsidRDefault="00380430" w:rsidP="00380430"/>
    <w:p w:rsidR="00380430" w:rsidRPr="00380430" w:rsidRDefault="00380430" w:rsidP="00380430">
      <w:pPr>
        <w:pStyle w:val="Heading2"/>
        <w:keepLines/>
        <w:numPr>
          <w:ilvl w:val="1"/>
          <w:numId w:val="20"/>
        </w:numPr>
        <w:spacing w:before="40"/>
        <w:jc w:val="left"/>
        <w:rPr>
          <w:rFonts w:asciiTheme="minorHAnsi" w:hAnsiTheme="minorHAnsi" w:cstheme="minorHAnsi"/>
        </w:rPr>
      </w:pPr>
      <w:bookmarkStart w:id="134" w:name="_Toc492059233"/>
      <w:r w:rsidRPr="00380430">
        <w:rPr>
          <w:rFonts w:asciiTheme="minorHAnsi" w:hAnsiTheme="minorHAnsi" w:cstheme="minorHAnsi"/>
        </w:rPr>
        <w:t>Link Layer messages</w:t>
      </w:r>
      <w:bookmarkEnd w:id="134"/>
    </w:p>
    <w:p w:rsidR="00380430" w:rsidRDefault="00380430" w:rsidP="00380430">
      <w:pPr>
        <w:rPr>
          <w:rFonts w:asciiTheme="minorHAnsi" w:hAnsiTheme="minorHAnsi" w:cstheme="minorHAnsi"/>
        </w:rPr>
      </w:pPr>
      <w:r>
        <w:t xml:space="preserve">A number of Terrestrial Link Layer (TLL) messages have been defined for </w:t>
      </w:r>
      <w:r w:rsidRPr="005206BA">
        <w:rPr>
          <w:rFonts w:asciiTheme="minorHAnsi" w:hAnsiTheme="minorHAnsi" w:cstheme="minorHAnsi"/>
        </w:rPr>
        <w:t>R-REC-M.2092 (</w:t>
      </w:r>
      <w:r>
        <w:rPr>
          <w:rFonts w:asciiTheme="minorHAnsi" w:hAnsiTheme="minorHAnsi" w:cstheme="minorHAnsi"/>
        </w:rPr>
        <w:t xml:space="preserve">ASM and </w:t>
      </w:r>
      <w:r w:rsidRPr="005206BA">
        <w:rPr>
          <w:rFonts w:asciiTheme="minorHAnsi" w:hAnsiTheme="minorHAnsi" w:cstheme="minorHAnsi"/>
        </w:rPr>
        <w:t>VDE)</w:t>
      </w:r>
      <w:r>
        <w:rPr>
          <w:rFonts w:asciiTheme="minorHAnsi" w:hAnsiTheme="minorHAnsi" w:cstheme="minorHAnsi"/>
        </w:rPr>
        <w:t>.</w:t>
      </w:r>
    </w:p>
    <w:p w:rsidR="00380430" w:rsidRDefault="00380430" w:rsidP="00380430">
      <w:pPr>
        <w:rPr>
          <w:rFonts w:asciiTheme="minorHAnsi" w:hAnsiTheme="minorHAnsi" w:cstheme="minorHAnsi"/>
        </w:rPr>
      </w:pPr>
    </w:p>
    <w:p w:rsidR="00380430" w:rsidRDefault="00380430" w:rsidP="00380430">
      <w:pPr>
        <w:rPr>
          <w:rFonts w:asciiTheme="minorHAnsi" w:hAnsiTheme="minorHAnsi" w:cstheme="minorHAnsi"/>
        </w:rPr>
      </w:pPr>
      <w:r>
        <w:rPr>
          <w:rFonts w:asciiTheme="minorHAnsi" w:hAnsiTheme="minorHAnsi" w:cstheme="minorHAnsi"/>
        </w:rPr>
        <w:t>Each of the following TLL need to be tested for correct functionality:</w:t>
      </w:r>
    </w:p>
    <w:p w:rsidR="00380430" w:rsidRDefault="00380430" w:rsidP="00380430">
      <w:pPr>
        <w:rPr>
          <w:rFonts w:asciiTheme="minorHAnsi" w:hAnsiTheme="minorHAnsi" w:cstheme="minorHAnsi"/>
        </w:rPr>
      </w:pPr>
    </w:p>
    <w:tbl>
      <w:tblPr>
        <w:tblStyle w:val="TableGrid"/>
        <w:tblW w:w="0" w:type="auto"/>
        <w:tblInd w:w="198" w:type="dxa"/>
        <w:tblLook w:val="04A0" w:firstRow="1" w:lastRow="0" w:firstColumn="1" w:lastColumn="0" w:noHBand="0" w:noVBand="1"/>
      </w:tblPr>
      <w:tblGrid>
        <w:gridCol w:w="5131"/>
        <w:gridCol w:w="4560"/>
      </w:tblGrid>
      <w:tr w:rsidR="00380430" w:rsidRPr="005206BA" w:rsidTr="00380430">
        <w:tc>
          <w:tcPr>
            <w:tcW w:w="5131" w:type="dxa"/>
          </w:tcPr>
          <w:p w:rsidR="00380430" w:rsidRPr="005206BA" w:rsidRDefault="00380430" w:rsidP="009F442B">
            <w:pPr>
              <w:rPr>
                <w:rFonts w:cstheme="minorHAnsi"/>
                <w:b/>
              </w:rPr>
            </w:pPr>
            <w:r w:rsidRPr="005206BA">
              <w:rPr>
                <w:rFonts w:cstheme="minorHAnsi"/>
                <w:b/>
              </w:rPr>
              <w:t>Test Description</w:t>
            </w:r>
          </w:p>
        </w:tc>
        <w:tc>
          <w:tcPr>
            <w:tcW w:w="4560" w:type="dxa"/>
          </w:tcPr>
          <w:p w:rsidR="00380430" w:rsidRPr="005206BA" w:rsidRDefault="00380430" w:rsidP="00380430">
            <w:pPr>
              <w:rPr>
                <w:rFonts w:cstheme="minorHAnsi"/>
                <w:b/>
              </w:rPr>
            </w:pPr>
            <w:r>
              <w:rPr>
                <w:rFonts w:cstheme="minorHAnsi"/>
                <w:b/>
              </w:rPr>
              <w:t>Test input and result</w:t>
            </w:r>
          </w:p>
        </w:tc>
      </w:tr>
      <w:tr w:rsidR="00380430" w:rsidRPr="005206BA" w:rsidTr="00380430">
        <w:trPr>
          <w:trHeight w:val="247"/>
        </w:trPr>
        <w:tc>
          <w:tcPr>
            <w:tcW w:w="5131" w:type="dxa"/>
          </w:tcPr>
          <w:p w:rsidR="00380430" w:rsidRPr="005206BA" w:rsidRDefault="00380430" w:rsidP="009F442B">
            <w:pPr>
              <w:rPr>
                <w:rFonts w:cstheme="minorHAnsi"/>
              </w:rPr>
            </w:pPr>
            <w:r>
              <w:rPr>
                <w:rFonts w:cstheme="minorHAnsi"/>
              </w:rPr>
              <w:t>Terrestrial Link Layer message 1</w:t>
            </w:r>
          </w:p>
        </w:tc>
        <w:tc>
          <w:tcPr>
            <w:tcW w:w="4560" w:type="dxa"/>
          </w:tcPr>
          <w:p w:rsidR="00380430" w:rsidRPr="005206BA" w:rsidRDefault="00380430" w:rsidP="009F442B">
            <w:pPr>
              <w:rPr>
                <w:rFonts w:cstheme="minorHAnsi"/>
              </w:rPr>
            </w:pPr>
          </w:p>
        </w:tc>
      </w:tr>
      <w:tr w:rsidR="00380430" w:rsidRPr="005206BA" w:rsidTr="00380430">
        <w:trPr>
          <w:trHeight w:val="205"/>
        </w:trPr>
        <w:tc>
          <w:tcPr>
            <w:tcW w:w="5131" w:type="dxa"/>
          </w:tcPr>
          <w:p w:rsidR="00380430" w:rsidRPr="005206BA" w:rsidRDefault="00380430" w:rsidP="009F442B">
            <w:pPr>
              <w:rPr>
                <w:rFonts w:cstheme="minorHAnsi"/>
              </w:rPr>
            </w:pPr>
            <w:r>
              <w:rPr>
                <w:rFonts w:cstheme="minorHAnsi"/>
              </w:rPr>
              <w:t>Terrestrial Link Layer message 2</w:t>
            </w:r>
          </w:p>
        </w:tc>
        <w:tc>
          <w:tcPr>
            <w:tcW w:w="4560" w:type="dxa"/>
          </w:tcPr>
          <w:p w:rsidR="00380430" w:rsidRPr="005206BA" w:rsidRDefault="00380430" w:rsidP="009F442B">
            <w:pPr>
              <w:rPr>
                <w:rFonts w:cstheme="minorHAnsi"/>
              </w:rPr>
            </w:pPr>
          </w:p>
        </w:tc>
      </w:tr>
      <w:tr w:rsidR="00380430" w:rsidRPr="005206BA" w:rsidTr="00380430">
        <w:trPr>
          <w:trHeight w:val="205"/>
        </w:trPr>
        <w:tc>
          <w:tcPr>
            <w:tcW w:w="5131" w:type="dxa"/>
          </w:tcPr>
          <w:p w:rsidR="00380430" w:rsidRPr="005206BA" w:rsidRDefault="00380430" w:rsidP="009F442B">
            <w:pPr>
              <w:rPr>
                <w:rFonts w:cstheme="minorHAnsi"/>
              </w:rPr>
            </w:pPr>
            <w:r>
              <w:rPr>
                <w:rFonts w:cstheme="minorHAnsi"/>
              </w:rPr>
              <w:t>Terrestrial Link Layer message 3</w:t>
            </w:r>
          </w:p>
        </w:tc>
        <w:tc>
          <w:tcPr>
            <w:tcW w:w="4560" w:type="dxa"/>
          </w:tcPr>
          <w:p w:rsidR="00380430" w:rsidRPr="005206BA" w:rsidRDefault="00380430" w:rsidP="009F442B">
            <w:pPr>
              <w:rPr>
                <w:rFonts w:cstheme="minorHAnsi"/>
              </w:rPr>
            </w:pPr>
          </w:p>
        </w:tc>
      </w:tr>
      <w:tr w:rsidR="00380430" w:rsidRPr="005206BA" w:rsidTr="00380430">
        <w:trPr>
          <w:trHeight w:val="205"/>
        </w:trPr>
        <w:tc>
          <w:tcPr>
            <w:tcW w:w="5131" w:type="dxa"/>
          </w:tcPr>
          <w:p w:rsidR="00380430" w:rsidRPr="005206BA" w:rsidRDefault="00380430" w:rsidP="009F442B">
            <w:pPr>
              <w:rPr>
                <w:rFonts w:cstheme="minorHAnsi"/>
              </w:rPr>
            </w:pPr>
            <w:r>
              <w:rPr>
                <w:rFonts w:cstheme="minorHAnsi"/>
              </w:rPr>
              <w:t>Terrestrial Link Layer message 4</w:t>
            </w:r>
          </w:p>
        </w:tc>
        <w:tc>
          <w:tcPr>
            <w:tcW w:w="4560" w:type="dxa"/>
          </w:tcPr>
          <w:p w:rsidR="00380430" w:rsidRPr="005206BA" w:rsidRDefault="00380430" w:rsidP="009F442B">
            <w:pPr>
              <w:rPr>
                <w:rFonts w:cstheme="minorHAnsi"/>
              </w:rPr>
            </w:pPr>
          </w:p>
        </w:tc>
      </w:tr>
      <w:tr w:rsidR="00380430" w:rsidRPr="005206BA" w:rsidTr="00380430">
        <w:trPr>
          <w:trHeight w:val="205"/>
        </w:trPr>
        <w:tc>
          <w:tcPr>
            <w:tcW w:w="5131" w:type="dxa"/>
          </w:tcPr>
          <w:p w:rsidR="00380430" w:rsidRPr="005206BA" w:rsidRDefault="00380430" w:rsidP="009F442B">
            <w:pPr>
              <w:rPr>
                <w:rFonts w:cstheme="minorHAnsi"/>
              </w:rPr>
            </w:pPr>
            <w:r>
              <w:rPr>
                <w:rFonts w:cstheme="minorHAnsi"/>
              </w:rPr>
              <w:t>Terrestrial Link Layer message 5</w:t>
            </w:r>
          </w:p>
        </w:tc>
        <w:tc>
          <w:tcPr>
            <w:tcW w:w="4560" w:type="dxa"/>
          </w:tcPr>
          <w:p w:rsidR="00380430" w:rsidRPr="005206BA" w:rsidRDefault="00380430" w:rsidP="009F442B">
            <w:pPr>
              <w:rPr>
                <w:rFonts w:cstheme="minorHAnsi"/>
              </w:rPr>
            </w:pPr>
          </w:p>
        </w:tc>
      </w:tr>
      <w:tr w:rsidR="00380430" w:rsidRPr="005206BA" w:rsidTr="00380430">
        <w:trPr>
          <w:trHeight w:val="205"/>
        </w:trPr>
        <w:tc>
          <w:tcPr>
            <w:tcW w:w="5131" w:type="dxa"/>
          </w:tcPr>
          <w:p w:rsidR="00380430" w:rsidRPr="005206BA" w:rsidRDefault="00380430" w:rsidP="009F442B">
            <w:pPr>
              <w:rPr>
                <w:rFonts w:cstheme="minorHAnsi"/>
              </w:rPr>
            </w:pPr>
            <w:r>
              <w:rPr>
                <w:rFonts w:cstheme="minorHAnsi"/>
              </w:rPr>
              <w:t>Terrestrial Link Layer message 6</w:t>
            </w:r>
          </w:p>
        </w:tc>
        <w:tc>
          <w:tcPr>
            <w:tcW w:w="4560" w:type="dxa"/>
          </w:tcPr>
          <w:p w:rsidR="00380430" w:rsidRPr="005206BA" w:rsidRDefault="00380430" w:rsidP="009F442B">
            <w:pPr>
              <w:rPr>
                <w:rFonts w:cstheme="minorHAnsi"/>
              </w:rPr>
            </w:pPr>
          </w:p>
        </w:tc>
      </w:tr>
    </w:tbl>
    <w:p w:rsidR="00380430" w:rsidRPr="00380430" w:rsidRDefault="009812F2" w:rsidP="009812F2">
      <w:pPr>
        <w:pStyle w:val="Caption"/>
      </w:pPr>
      <w:bookmarkStart w:id="135" w:name="_Toc492059252"/>
      <w:r>
        <w:t xml:space="preserve">Table </w:t>
      </w:r>
      <w:fldSimple w:instr=" SEQ Table \* ARABIC ">
        <w:r>
          <w:rPr>
            <w:noProof/>
          </w:rPr>
          <w:t>13</w:t>
        </w:r>
      </w:fldSimple>
      <w:r>
        <w:t xml:space="preserve"> Terrestrial link layer messages</w:t>
      </w:r>
      <w:bookmarkEnd w:id="135"/>
    </w:p>
    <w:p w:rsidR="005206BA" w:rsidRPr="005206BA" w:rsidRDefault="005206BA" w:rsidP="005206BA">
      <w:pPr>
        <w:pStyle w:val="Heading2"/>
        <w:keepLines/>
        <w:numPr>
          <w:ilvl w:val="1"/>
          <w:numId w:val="20"/>
        </w:numPr>
        <w:spacing w:before="40"/>
        <w:jc w:val="left"/>
        <w:rPr>
          <w:rFonts w:asciiTheme="minorHAnsi" w:hAnsiTheme="minorHAnsi" w:cstheme="minorHAnsi"/>
        </w:rPr>
      </w:pPr>
      <w:bookmarkStart w:id="136" w:name="_Toc492059234"/>
      <w:r w:rsidRPr="005206BA">
        <w:rPr>
          <w:rFonts w:asciiTheme="minorHAnsi" w:hAnsiTheme="minorHAnsi" w:cstheme="minorHAnsi"/>
        </w:rPr>
        <w:t>Data encoding (FEC)</w:t>
      </w:r>
      <w:bookmarkEnd w:id="132"/>
      <w:bookmarkEnd w:id="133"/>
      <w:bookmarkEnd w:id="136"/>
    </w:p>
    <w:p w:rsidR="005206BA" w:rsidRPr="005206BA" w:rsidRDefault="005206BA" w:rsidP="005206BA">
      <w:pPr>
        <w:rPr>
          <w:rFonts w:asciiTheme="minorHAnsi" w:hAnsiTheme="minorHAnsi" w:cstheme="minorHAnsi"/>
        </w:rPr>
      </w:pPr>
      <w:r w:rsidRPr="005206BA">
        <w:rPr>
          <w:rFonts w:asciiTheme="minorHAnsi" w:hAnsiTheme="minorHAnsi" w:cstheme="minorHAnsi"/>
        </w:rPr>
        <w:t>R-REC-M.2092 (</w:t>
      </w:r>
      <w:r w:rsidR="008B19DC">
        <w:rPr>
          <w:rFonts w:asciiTheme="minorHAnsi" w:hAnsiTheme="minorHAnsi" w:cstheme="minorHAnsi"/>
        </w:rPr>
        <w:t xml:space="preserve">ASM and </w:t>
      </w:r>
      <w:r w:rsidRPr="005206BA">
        <w:rPr>
          <w:rFonts w:asciiTheme="minorHAnsi" w:hAnsiTheme="minorHAnsi" w:cstheme="minorHAnsi"/>
        </w:rPr>
        <w:t xml:space="preserve">VDE) introduces Forward Error Correction </w:t>
      </w:r>
      <w:r w:rsidR="008B19DC">
        <w:rPr>
          <w:rFonts w:asciiTheme="minorHAnsi" w:hAnsiTheme="minorHAnsi" w:cstheme="minorHAnsi"/>
        </w:rPr>
        <w:t xml:space="preserve">(FEC) </w:t>
      </w:r>
      <w:r w:rsidRPr="005206BA">
        <w:rPr>
          <w:rFonts w:asciiTheme="minorHAnsi" w:hAnsiTheme="minorHAnsi" w:cstheme="minorHAnsi"/>
        </w:rPr>
        <w:t>as an encoding method.  Use the test method described in IEC 61993, 16.4.1, but use MCS-1, MCS-3 and MCS-5 encoded messages as described in ITU-R M.2092-0 Table A3-2.</w:t>
      </w:r>
    </w:p>
    <w:p w:rsidR="005206BA" w:rsidRPr="005206BA" w:rsidRDefault="005206BA" w:rsidP="005206BA">
      <w:pPr>
        <w:rPr>
          <w:rFonts w:asciiTheme="minorHAnsi" w:hAnsiTheme="minorHAnsi" w:cstheme="minorHAnsi"/>
        </w:rPr>
      </w:pPr>
    </w:p>
    <w:p w:rsidR="005206BA" w:rsidRPr="005206BA" w:rsidRDefault="005206BA" w:rsidP="005206BA">
      <w:pPr>
        <w:pStyle w:val="Heading2"/>
        <w:keepLines/>
        <w:numPr>
          <w:ilvl w:val="1"/>
          <w:numId w:val="20"/>
        </w:numPr>
        <w:spacing w:before="40"/>
        <w:jc w:val="left"/>
        <w:rPr>
          <w:rFonts w:asciiTheme="minorHAnsi" w:hAnsiTheme="minorHAnsi" w:cstheme="minorHAnsi"/>
        </w:rPr>
      </w:pPr>
      <w:bookmarkStart w:id="137" w:name="_Ref438025600"/>
      <w:bookmarkStart w:id="138" w:name="_Toc456425904"/>
      <w:bookmarkStart w:id="139" w:name="_Toc492059235"/>
      <w:r w:rsidRPr="005206BA">
        <w:rPr>
          <w:rFonts w:asciiTheme="minorHAnsi" w:hAnsiTheme="minorHAnsi" w:cstheme="minorHAnsi"/>
        </w:rPr>
        <w:t>Frame check sequence</w:t>
      </w:r>
      <w:bookmarkEnd w:id="137"/>
      <w:bookmarkEnd w:id="138"/>
      <w:bookmarkEnd w:id="139"/>
    </w:p>
    <w:p w:rsidR="005206BA" w:rsidRPr="005206BA" w:rsidRDefault="005206BA" w:rsidP="005206BA">
      <w:pPr>
        <w:rPr>
          <w:rFonts w:asciiTheme="minorHAnsi" w:hAnsiTheme="minorHAnsi" w:cstheme="minorHAnsi"/>
        </w:rPr>
      </w:pPr>
      <w:r w:rsidRPr="005206BA">
        <w:rPr>
          <w:rFonts w:asciiTheme="minorHAnsi" w:hAnsiTheme="minorHAnsi" w:cstheme="minorHAnsi"/>
        </w:rPr>
        <w:t>R-REC-M.2092 uses a 32-bit CRC for the frame check sequence.  Use the test mod</w:t>
      </w:r>
      <w:r w:rsidR="00F674C3">
        <w:rPr>
          <w:rFonts w:asciiTheme="minorHAnsi" w:hAnsiTheme="minorHAnsi" w:cstheme="minorHAnsi"/>
        </w:rPr>
        <w:t>ulation</w:t>
      </w:r>
      <w:r w:rsidRPr="005206BA">
        <w:rPr>
          <w:rFonts w:asciiTheme="minorHAnsi" w:hAnsiTheme="minorHAnsi" w:cstheme="minorHAnsi"/>
        </w:rPr>
        <w:t xml:space="preserve"> described in IEC 61993, 16.5.1 but use MCS-1, MCS-3 and MCS-5 encoded messages as described in ITU-R M.2092-0 Table A3-2.</w:t>
      </w:r>
    </w:p>
    <w:p w:rsidR="005206BA" w:rsidRPr="005206BA" w:rsidRDefault="005206BA" w:rsidP="005206BA">
      <w:pPr>
        <w:rPr>
          <w:rFonts w:asciiTheme="minorHAnsi" w:hAnsiTheme="minorHAnsi" w:cstheme="minorHAnsi"/>
        </w:rPr>
      </w:pPr>
    </w:p>
    <w:p w:rsidR="005206BA" w:rsidRPr="005206BA" w:rsidRDefault="005206BA" w:rsidP="005206BA">
      <w:pPr>
        <w:pStyle w:val="Heading1"/>
        <w:keepLines/>
        <w:numPr>
          <w:ilvl w:val="0"/>
          <w:numId w:val="20"/>
        </w:numPr>
        <w:spacing w:before="240" w:after="120"/>
        <w:ind w:left="431" w:hanging="431"/>
        <w:jc w:val="left"/>
        <w:rPr>
          <w:rFonts w:asciiTheme="minorHAnsi" w:hAnsiTheme="minorHAnsi" w:cstheme="minorHAnsi"/>
          <w:szCs w:val="22"/>
        </w:rPr>
      </w:pPr>
      <w:bookmarkStart w:id="140" w:name="_Toc456425905"/>
      <w:bookmarkStart w:id="141" w:name="_Toc492059236"/>
      <w:r w:rsidRPr="005206BA">
        <w:rPr>
          <w:rFonts w:asciiTheme="minorHAnsi" w:hAnsiTheme="minorHAnsi" w:cstheme="minorHAnsi"/>
          <w:szCs w:val="22"/>
        </w:rPr>
        <w:lastRenderedPageBreak/>
        <w:t>Specific tests of network layer</w:t>
      </w:r>
      <w:bookmarkEnd w:id="140"/>
      <w:bookmarkEnd w:id="141"/>
    </w:p>
    <w:p w:rsidR="005206BA" w:rsidRPr="005206BA" w:rsidRDefault="005206BA" w:rsidP="005206BA">
      <w:pPr>
        <w:rPr>
          <w:rFonts w:asciiTheme="minorHAnsi" w:hAnsiTheme="minorHAnsi" w:cstheme="minorHAnsi"/>
        </w:rPr>
      </w:pPr>
      <w:r w:rsidRPr="005206BA">
        <w:rPr>
          <w:rFonts w:asciiTheme="minorHAnsi" w:hAnsiTheme="minorHAnsi" w:cstheme="minorHAnsi"/>
        </w:rPr>
        <w:t>Follow the method described in IEC 61993, 17.  The various tests, with exceptions relating to VDE is listed in</w:t>
      </w:r>
      <w:r w:rsidR="00F674C3">
        <w:rPr>
          <w:rFonts w:asciiTheme="minorHAnsi" w:hAnsiTheme="minorHAnsi" w:cstheme="minorHAnsi"/>
        </w:rPr>
        <w:t xml:space="preserve"> Table 13</w:t>
      </w:r>
      <w:r w:rsidRPr="005206BA">
        <w:rPr>
          <w:rFonts w:asciiTheme="minorHAnsi" w:hAnsiTheme="minorHAnsi" w:cstheme="minorHAnsi"/>
        </w:rPr>
        <w:t>.</w:t>
      </w:r>
    </w:p>
    <w:p w:rsidR="005206BA" w:rsidRPr="005206BA" w:rsidRDefault="005206BA" w:rsidP="005206BA">
      <w:pPr>
        <w:rPr>
          <w:rFonts w:asciiTheme="minorHAnsi" w:hAnsiTheme="minorHAnsi" w:cstheme="minorHAnsi"/>
        </w:rPr>
      </w:pPr>
    </w:p>
    <w:tbl>
      <w:tblPr>
        <w:tblStyle w:val="TableGrid"/>
        <w:tblW w:w="0" w:type="auto"/>
        <w:tblInd w:w="198" w:type="dxa"/>
        <w:tblLook w:val="04A0" w:firstRow="1" w:lastRow="0" w:firstColumn="1" w:lastColumn="0" w:noHBand="0" w:noVBand="1"/>
      </w:tblPr>
      <w:tblGrid>
        <w:gridCol w:w="5490"/>
        <w:gridCol w:w="1398"/>
        <w:gridCol w:w="2742"/>
      </w:tblGrid>
      <w:tr w:rsidR="005206BA" w:rsidRPr="005206BA" w:rsidTr="00F674C3">
        <w:tc>
          <w:tcPr>
            <w:tcW w:w="5490" w:type="dxa"/>
          </w:tcPr>
          <w:p w:rsidR="005206BA" w:rsidRPr="005206BA" w:rsidRDefault="005206BA" w:rsidP="005206BA">
            <w:pPr>
              <w:rPr>
                <w:rFonts w:cstheme="minorHAnsi"/>
                <w:b/>
              </w:rPr>
            </w:pPr>
            <w:r w:rsidRPr="005206BA">
              <w:rPr>
                <w:rFonts w:cstheme="minorHAnsi"/>
                <w:b/>
              </w:rPr>
              <w:t>Test Description</w:t>
            </w:r>
          </w:p>
        </w:tc>
        <w:tc>
          <w:tcPr>
            <w:tcW w:w="1398" w:type="dxa"/>
          </w:tcPr>
          <w:p w:rsidR="005206BA" w:rsidRPr="005206BA" w:rsidRDefault="005206BA" w:rsidP="005206BA">
            <w:pPr>
              <w:rPr>
                <w:rFonts w:cstheme="minorHAnsi"/>
                <w:b/>
              </w:rPr>
            </w:pPr>
            <w:r w:rsidRPr="005206BA">
              <w:rPr>
                <w:rFonts w:cstheme="minorHAnsi"/>
                <w:b/>
              </w:rPr>
              <w:t>IEC 61993</w:t>
            </w:r>
          </w:p>
        </w:tc>
        <w:tc>
          <w:tcPr>
            <w:tcW w:w="2742" w:type="dxa"/>
          </w:tcPr>
          <w:p w:rsidR="005206BA" w:rsidRPr="005206BA" w:rsidRDefault="005206BA" w:rsidP="005206BA">
            <w:pPr>
              <w:rPr>
                <w:rFonts w:cstheme="minorHAnsi"/>
                <w:b/>
              </w:rPr>
            </w:pPr>
            <w:r w:rsidRPr="005206BA">
              <w:rPr>
                <w:rFonts w:cstheme="minorHAnsi"/>
                <w:b/>
              </w:rPr>
              <w:t>VDE Additions</w:t>
            </w:r>
          </w:p>
        </w:tc>
      </w:tr>
      <w:tr w:rsidR="005206BA" w:rsidRPr="005206BA" w:rsidTr="00F674C3">
        <w:trPr>
          <w:trHeight w:val="247"/>
        </w:trPr>
        <w:tc>
          <w:tcPr>
            <w:tcW w:w="5490" w:type="dxa"/>
          </w:tcPr>
          <w:p w:rsidR="005206BA" w:rsidRPr="005206BA" w:rsidRDefault="005206BA" w:rsidP="005206BA">
            <w:pPr>
              <w:rPr>
                <w:rFonts w:cstheme="minorHAnsi"/>
              </w:rPr>
            </w:pPr>
            <w:r w:rsidRPr="005206BA">
              <w:rPr>
                <w:rFonts w:cstheme="minorHAnsi"/>
              </w:rPr>
              <w:t>Dual channel operation</w:t>
            </w:r>
          </w:p>
        </w:tc>
        <w:tc>
          <w:tcPr>
            <w:tcW w:w="1398" w:type="dxa"/>
          </w:tcPr>
          <w:p w:rsidR="005206BA" w:rsidRPr="005206BA" w:rsidRDefault="005206BA" w:rsidP="005206BA">
            <w:pPr>
              <w:rPr>
                <w:rFonts w:cstheme="minorHAnsi"/>
              </w:rPr>
            </w:pPr>
            <w:r w:rsidRPr="005206BA">
              <w:rPr>
                <w:rFonts w:cstheme="minorHAnsi"/>
              </w:rPr>
              <w:t>17.1</w:t>
            </w:r>
          </w:p>
        </w:tc>
        <w:tc>
          <w:tcPr>
            <w:tcW w:w="2742" w:type="dxa"/>
          </w:tcPr>
          <w:p w:rsidR="005206BA" w:rsidRPr="005206BA" w:rsidRDefault="005206BA" w:rsidP="005206BA">
            <w:pPr>
              <w:rPr>
                <w:rFonts w:cstheme="minorHAnsi"/>
              </w:rPr>
            </w:pPr>
            <w:r w:rsidRPr="005206BA">
              <w:rPr>
                <w:rFonts w:cstheme="minorHAnsi"/>
              </w:rPr>
              <w:t>See concurrent tests</w:t>
            </w:r>
          </w:p>
        </w:tc>
      </w:tr>
      <w:tr w:rsidR="005206BA" w:rsidRPr="005206BA" w:rsidTr="00F674C3">
        <w:trPr>
          <w:trHeight w:val="205"/>
        </w:trPr>
        <w:tc>
          <w:tcPr>
            <w:tcW w:w="5490" w:type="dxa"/>
          </w:tcPr>
          <w:p w:rsidR="005206BA" w:rsidRPr="005206BA" w:rsidRDefault="005206BA" w:rsidP="005206BA">
            <w:pPr>
              <w:rPr>
                <w:rFonts w:cstheme="minorHAnsi"/>
              </w:rPr>
            </w:pPr>
            <w:r w:rsidRPr="005206BA">
              <w:rPr>
                <w:rFonts w:cstheme="minorHAnsi"/>
              </w:rPr>
              <w:t>Regional area designation by VDL message</w:t>
            </w:r>
          </w:p>
        </w:tc>
        <w:tc>
          <w:tcPr>
            <w:tcW w:w="1398" w:type="dxa"/>
          </w:tcPr>
          <w:p w:rsidR="005206BA" w:rsidRPr="005206BA" w:rsidRDefault="005206BA" w:rsidP="005206BA">
            <w:pPr>
              <w:rPr>
                <w:rFonts w:cstheme="minorHAnsi"/>
              </w:rPr>
            </w:pPr>
            <w:r w:rsidRPr="005206BA">
              <w:rPr>
                <w:rFonts w:cstheme="minorHAnsi"/>
              </w:rPr>
              <w:t>17.2</w:t>
            </w:r>
          </w:p>
        </w:tc>
        <w:tc>
          <w:tcPr>
            <w:tcW w:w="2742" w:type="dxa"/>
          </w:tcPr>
          <w:p w:rsidR="005206BA" w:rsidRPr="005206BA" w:rsidRDefault="005206BA" w:rsidP="005206BA">
            <w:pPr>
              <w:rPr>
                <w:rFonts w:cstheme="minorHAnsi"/>
              </w:rPr>
            </w:pPr>
            <w:r w:rsidRPr="005206BA">
              <w:rPr>
                <w:rFonts w:cstheme="minorHAnsi"/>
              </w:rPr>
              <w:t>-</w:t>
            </w:r>
          </w:p>
        </w:tc>
      </w:tr>
      <w:tr w:rsidR="005206BA" w:rsidRPr="005206BA" w:rsidTr="00F674C3">
        <w:trPr>
          <w:trHeight w:val="205"/>
        </w:trPr>
        <w:tc>
          <w:tcPr>
            <w:tcW w:w="5490" w:type="dxa"/>
          </w:tcPr>
          <w:p w:rsidR="005206BA" w:rsidRPr="005206BA" w:rsidRDefault="005206BA" w:rsidP="005206BA">
            <w:pPr>
              <w:rPr>
                <w:rFonts w:cstheme="minorHAnsi"/>
              </w:rPr>
            </w:pPr>
            <w:r w:rsidRPr="005206BA">
              <w:rPr>
                <w:rFonts w:cstheme="minorHAnsi"/>
              </w:rPr>
              <w:t>Regional area designation by serial message</w:t>
            </w:r>
          </w:p>
        </w:tc>
        <w:tc>
          <w:tcPr>
            <w:tcW w:w="1398" w:type="dxa"/>
          </w:tcPr>
          <w:p w:rsidR="005206BA" w:rsidRPr="005206BA" w:rsidRDefault="005206BA" w:rsidP="005206BA">
            <w:pPr>
              <w:rPr>
                <w:rFonts w:cstheme="minorHAnsi"/>
              </w:rPr>
            </w:pPr>
            <w:r w:rsidRPr="005206BA">
              <w:rPr>
                <w:rFonts w:cstheme="minorHAnsi"/>
              </w:rPr>
              <w:t>17.3</w:t>
            </w:r>
          </w:p>
        </w:tc>
        <w:tc>
          <w:tcPr>
            <w:tcW w:w="2742" w:type="dxa"/>
          </w:tcPr>
          <w:p w:rsidR="005206BA" w:rsidRPr="005206BA" w:rsidRDefault="005206BA" w:rsidP="005206BA">
            <w:pPr>
              <w:rPr>
                <w:rFonts w:cstheme="minorHAnsi"/>
              </w:rPr>
            </w:pPr>
            <w:r w:rsidRPr="005206BA">
              <w:rPr>
                <w:rFonts w:cstheme="minorHAnsi"/>
              </w:rPr>
              <w:t>-</w:t>
            </w:r>
          </w:p>
        </w:tc>
      </w:tr>
      <w:tr w:rsidR="005206BA" w:rsidRPr="005206BA" w:rsidTr="00F674C3">
        <w:trPr>
          <w:trHeight w:val="205"/>
        </w:trPr>
        <w:tc>
          <w:tcPr>
            <w:tcW w:w="5490" w:type="dxa"/>
          </w:tcPr>
          <w:p w:rsidR="005206BA" w:rsidRPr="005206BA" w:rsidRDefault="005206BA" w:rsidP="005206BA">
            <w:pPr>
              <w:rPr>
                <w:rFonts w:cstheme="minorHAnsi"/>
              </w:rPr>
            </w:pPr>
            <w:r w:rsidRPr="005206BA">
              <w:rPr>
                <w:rFonts w:cstheme="minorHAnsi"/>
              </w:rPr>
              <w:t>Regional area designation with lost position</w:t>
            </w:r>
          </w:p>
        </w:tc>
        <w:tc>
          <w:tcPr>
            <w:tcW w:w="1398" w:type="dxa"/>
          </w:tcPr>
          <w:p w:rsidR="005206BA" w:rsidRPr="005206BA" w:rsidRDefault="005206BA" w:rsidP="005206BA">
            <w:pPr>
              <w:rPr>
                <w:rFonts w:cstheme="minorHAnsi"/>
              </w:rPr>
            </w:pPr>
            <w:r w:rsidRPr="005206BA">
              <w:rPr>
                <w:rFonts w:cstheme="minorHAnsi"/>
              </w:rPr>
              <w:t>17.4</w:t>
            </w:r>
          </w:p>
        </w:tc>
        <w:tc>
          <w:tcPr>
            <w:tcW w:w="2742" w:type="dxa"/>
          </w:tcPr>
          <w:p w:rsidR="005206BA" w:rsidRPr="005206BA" w:rsidRDefault="005206BA" w:rsidP="005206BA">
            <w:pPr>
              <w:rPr>
                <w:rFonts w:cstheme="minorHAnsi"/>
              </w:rPr>
            </w:pPr>
            <w:r w:rsidRPr="005206BA">
              <w:rPr>
                <w:rFonts w:cstheme="minorHAnsi"/>
              </w:rPr>
              <w:t>-</w:t>
            </w:r>
          </w:p>
        </w:tc>
      </w:tr>
      <w:tr w:rsidR="005206BA" w:rsidRPr="005206BA" w:rsidTr="00F674C3">
        <w:trPr>
          <w:trHeight w:val="205"/>
        </w:trPr>
        <w:tc>
          <w:tcPr>
            <w:tcW w:w="5490" w:type="dxa"/>
          </w:tcPr>
          <w:p w:rsidR="005206BA" w:rsidRPr="005206BA" w:rsidRDefault="005206BA" w:rsidP="005206BA">
            <w:pPr>
              <w:rPr>
                <w:rFonts w:cstheme="minorHAnsi"/>
              </w:rPr>
            </w:pPr>
            <w:r w:rsidRPr="005206BA">
              <w:rPr>
                <w:rFonts w:cstheme="minorHAnsi"/>
              </w:rPr>
              <w:t>Power setting</w:t>
            </w:r>
          </w:p>
        </w:tc>
        <w:tc>
          <w:tcPr>
            <w:tcW w:w="1398" w:type="dxa"/>
          </w:tcPr>
          <w:p w:rsidR="005206BA" w:rsidRPr="005206BA" w:rsidRDefault="005206BA" w:rsidP="005206BA">
            <w:pPr>
              <w:rPr>
                <w:rFonts w:cstheme="minorHAnsi"/>
              </w:rPr>
            </w:pPr>
            <w:r w:rsidRPr="005206BA">
              <w:rPr>
                <w:rFonts w:cstheme="minorHAnsi"/>
              </w:rPr>
              <w:t>17.5</w:t>
            </w:r>
          </w:p>
        </w:tc>
        <w:tc>
          <w:tcPr>
            <w:tcW w:w="2742" w:type="dxa"/>
          </w:tcPr>
          <w:p w:rsidR="005206BA" w:rsidRPr="005206BA" w:rsidRDefault="005206BA" w:rsidP="005206BA">
            <w:pPr>
              <w:rPr>
                <w:rFonts w:cstheme="minorHAnsi"/>
              </w:rPr>
            </w:pPr>
            <w:r w:rsidRPr="005206BA">
              <w:rPr>
                <w:rFonts w:cstheme="minorHAnsi"/>
              </w:rPr>
              <w:t>-</w:t>
            </w:r>
          </w:p>
        </w:tc>
      </w:tr>
      <w:tr w:rsidR="005206BA" w:rsidRPr="005206BA" w:rsidTr="00F674C3">
        <w:trPr>
          <w:trHeight w:val="205"/>
        </w:trPr>
        <w:tc>
          <w:tcPr>
            <w:tcW w:w="5490" w:type="dxa"/>
          </w:tcPr>
          <w:p w:rsidR="005206BA" w:rsidRPr="005206BA" w:rsidRDefault="005206BA" w:rsidP="005206BA">
            <w:pPr>
              <w:rPr>
                <w:rFonts w:cstheme="minorHAnsi"/>
              </w:rPr>
            </w:pPr>
            <w:r w:rsidRPr="005206BA">
              <w:rPr>
                <w:rFonts w:cstheme="minorHAnsi"/>
              </w:rPr>
              <w:t>Message priority handling</w:t>
            </w:r>
          </w:p>
        </w:tc>
        <w:tc>
          <w:tcPr>
            <w:tcW w:w="1398" w:type="dxa"/>
          </w:tcPr>
          <w:p w:rsidR="005206BA" w:rsidRPr="005206BA" w:rsidRDefault="005206BA" w:rsidP="005206BA">
            <w:pPr>
              <w:rPr>
                <w:rFonts w:cstheme="minorHAnsi"/>
              </w:rPr>
            </w:pPr>
            <w:r w:rsidRPr="005206BA">
              <w:rPr>
                <w:rFonts w:cstheme="minorHAnsi"/>
              </w:rPr>
              <w:t>17.6</w:t>
            </w:r>
          </w:p>
        </w:tc>
        <w:tc>
          <w:tcPr>
            <w:tcW w:w="2742" w:type="dxa"/>
          </w:tcPr>
          <w:p w:rsidR="005206BA" w:rsidRPr="005206BA" w:rsidRDefault="005206BA" w:rsidP="005206BA">
            <w:pPr>
              <w:rPr>
                <w:rFonts w:cstheme="minorHAnsi"/>
              </w:rPr>
            </w:pPr>
            <w:r w:rsidRPr="005206BA">
              <w:rPr>
                <w:rFonts w:cstheme="minorHAnsi"/>
              </w:rPr>
              <w:t>-</w:t>
            </w:r>
          </w:p>
        </w:tc>
      </w:tr>
      <w:tr w:rsidR="005206BA" w:rsidRPr="005206BA" w:rsidTr="00F674C3">
        <w:trPr>
          <w:trHeight w:val="205"/>
        </w:trPr>
        <w:tc>
          <w:tcPr>
            <w:tcW w:w="5490" w:type="dxa"/>
          </w:tcPr>
          <w:p w:rsidR="005206BA" w:rsidRPr="005206BA" w:rsidRDefault="005206BA" w:rsidP="005206BA">
            <w:pPr>
              <w:rPr>
                <w:rFonts w:cstheme="minorHAnsi"/>
              </w:rPr>
            </w:pPr>
            <w:r w:rsidRPr="005206BA">
              <w:rPr>
                <w:rFonts w:cstheme="minorHAnsi"/>
              </w:rPr>
              <w:t>Slot reuse and FATDMA reservations</w:t>
            </w:r>
          </w:p>
        </w:tc>
        <w:tc>
          <w:tcPr>
            <w:tcW w:w="1398" w:type="dxa"/>
          </w:tcPr>
          <w:p w:rsidR="005206BA" w:rsidRPr="005206BA" w:rsidRDefault="005206BA" w:rsidP="005206BA">
            <w:pPr>
              <w:rPr>
                <w:rFonts w:cstheme="minorHAnsi"/>
              </w:rPr>
            </w:pPr>
            <w:r w:rsidRPr="005206BA">
              <w:rPr>
                <w:rFonts w:cstheme="minorHAnsi"/>
              </w:rPr>
              <w:t>17.7</w:t>
            </w:r>
          </w:p>
        </w:tc>
        <w:tc>
          <w:tcPr>
            <w:tcW w:w="2742" w:type="dxa"/>
          </w:tcPr>
          <w:p w:rsidR="005206BA" w:rsidRPr="005206BA" w:rsidRDefault="005206BA" w:rsidP="005206BA">
            <w:pPr>
              <w:rPr>
                <w:rFonts w:cstheme="minorHAnsi"/>
              </w:rPr>
            </w:pPr>
            <w:r w:rsidRPr="005206BA">
              <w:rPr>
                <w:rFonts w:cstheme="minorHAnsi"/>
              </w:rPr>
              <w:t>-</w:t>
            </w:r>
          </w:p>
        </w:tc>
      </w:tr>
      <w:tr w:rsidR="005206BA" w:rsidRPr="005206BA" w:rsidTr="00F674C3">
        <w:trPr>
          <w:trHeight w:val="205"/>
        </w:trPr>
        <w:tc>
          <w:tcPr>
            <w:tcW w:w="5490" w:type="dxa"/>
          </w:tcPr>
          <w:p w:rsidR="005206BA" w:rsidRPr="005206BA" w:rsidRDefault="005206BA" w:rsidP="005206BA">
            <w:pPr>
              <w:rPr>
                <w:rFonts w:cstheme="minorHAnsi"/>
              </w:rPr>
            </w:pPr>
            <w:r w:rsidRPr="005206BA">
              <w:rPr>
                <w:rFonts w:cstheme="minorHAnsi"/>
              </w:rPr>
              <w:t>Management of received regional operating settings</w:t>
            </w:r>
          </w:p>
        </w:tc>
        <w:tc>
          <w:tcPr>
            <w:tcW w:w="1398" w:type="dxa"/>
          </w:tcPr>
          <w:p w:rsidR="005206BA" w:rsidRPr="005206BA" w:rsidRDefault="005206BA" w:rsidP="005206BA">
            <w:pPr>
              <w:rPr>
                <w:rFonts w:cstheme="minorHAnsi"/>
              </w:rPr>
            </w:pPr>
            <w:r w:rsidRPr="005206BA">
              <w:rPr>
                <w:rFonts w:cstheme="minorHAnsi"/>
              </w:rPr>
              <w:t>17.8</w:t>
            </w:r>
          </w:p>
        </w:tc>
        <w:tc>
          <w:tcPr>
            <w:tcW w:w="2742" w:type="dxa"/>
          </w:tcPr>
          <w:p w:rsidR="005206BA" w:rsidRPr="005206BA" w:rsidRDefault="005206BA" w:rsidP="005206BA">
            <w:pPr>
              <w:rPr>
                <w:rFonts w:cstheme="minorHAnsi"/>
              </w:rPr>
            </w:pPr>
            <w:r w:rsidRPr="005206BA">
              <w:rPr>
                <w:rFonts w:cstheme="minorHAnsi"/>
              </w:rPr>
              <w:t>-</w:t>
            </w:r>
          </w:p>
        </w:tc>
      </w:tr>
      <w:tr w:rsidR="005206BA" w:rsidRPr="005206BA" w:rsidTr="00F674C3">
        <w:trPr>
          <w:trHeight w:val="218"/>
        </w:trPr>
        <w:tc>
          <w:tcPr>
            <w:tcW w:w="5490" w:type="dxa"/>
          </w:tcPr>
          <w:p w:rsidR="005206BA" w:rsidRPr="005206BA" w:rsidRDefault="005206BA" w:rsidP="005206BA">
            <w:pPr>
              <w:rPr>
                <w:rFonts w:cstheme="minorHAnsi"/>
              </w:rPr>
            </w:pPr>
            <w:r w:rsidRPr="005206BA">
              <w:rPr>
                <w:rFonts w:cstheme="minorHAnsi"/>
              </w:rPr>
              <w:t>Continuation of autonomous mode reporting interval</w:t>
            </w:r>
          </w:p>
        </w:tc>
        <w:tc>
          <w:tcPr>
            <w:tcW w:w="1398" w:type="dxa"/>
          </w:tcPr>
          <w:p w:rsidR="005206BA" w:rsidRPr="005206BA" w:rsidRDefault="005206BA" w:rsidP="005206BA">
            <w:pPr>
              <w:rPr>
                <w:rFonts w:cstheme="minorHAnsi"/>
              </w:rPr>
            </w:pPr>
          </w:p>
        </w:tc>
        <w:tc>
          <w:tcPr>
            <w:tcW w:w="2742" w:type="dxa"/>
          </w:tcPr>
          <w:p w:rsidR="005206BA" w:rsidRPr="005206BA" w:rsidRDefault="005206BA" w:rsidP="005206BA">
            <w:pPr>
              <w:rPr>
                <w:rFonts w:cstheme="minorHAnsi"/>
              </w:rPr>
            </w:pPr>
          </w:p>
        </w:tc>
      </w:tr>
    </w:tbl>
    <w:p w:rsidR="005206BA" w:rsidRDefault="00F674C3" w:rsidP="009812F2">
      <w:pPr>
        <w:pStyle w:val="Caption"/>
      </w:pPr>
      <w:bookmarkStart w:id="142" w:name="_Toc492059253"/>
      <w:r>
        <w:t xml:space="preserve">Table </w:t>
      </w:r>
      <w:fldSimple w:instr=" SEQ Table \* ARABIC ">
        <w:r w:rsidR="009812F2">
          <w:rPr>
            <w:noProof/>
          </w:rPr>
          <w:t>14</w:t>
        </w:r>
      </w:fldSimple>
      <w:r>
        <w:t xml:space="preserve"> -</w:t>
      </w:r>
      <w:r w:rsidR="000308EA">
        <w:t xml:space="preserve"> </w:t>
      </w:r>
      <w:r>
        <w:t>Network layer tests</w:t>
      </w:r>
      <w:bookmarkEnd w:id="142"/>
    </w:p>
    <w:p w:rsidR="005206BA" w:rsidRPr="005206BA" w:rsidRDefault="005206BA" w:rsidP="00380430">
      <w:pPr>
        <w:pStyle w:val="Heading1"/>
        <w:keepLines/>
        <w:numPr>
          <w:ilvl w:val="0"/>
          <w:numId w:val="20"/>
        </w:numPr>
        <w:spacing w:before="240" w:after="120"/>
        <w:ind w:left="431" w:hanging="431"/>
        <w:jc w:val="left"/>
        <w:rPr>
          <w:rFonts w:asciiTheme="minorHAnsi" w:hAnsiTheme="minorHAnsi" w:cstheme="minorHAnsi"/>
          <w:szCs w:val="22"/>
        </w:rPr>
      </w:pPr>
      <w:bookmarkStart w:id="143" w:name="_Toc456425906"/>
      <w:bookmarkStart w:id="144" w:name="_Toc492059237"/>
      <w:r w:rsidRPr="005206BA">
        <w:rPr>
          <w:rFonts w:asciiTheme="minorHAnsi" w:hAnsiTheme="minorHAnsi" w:cstheme="minorHAnsi"/>
          <w:szCs w:val="22"/>
        </w:rPr>
        <w:t>Specific tests of transport layer</w:t>
      </w:r>
      <w:bookmarkEnd w:id="143"/>
      <w:bookmarkEnd w:id="144"/>
    </w:p>
    <w:p w:rsidR="005206BA" w:rsidRPr="005206BA" w:rsidRDefault="005206BA" w:rsidP="005206BA">
      <w:pPr>
        <w:rPr>
          <w:rFonts w:asciiTheme="minorHAnsi" w:hAnsiTheme="minorHAnsi" w:cstheme="minorHAnsi"/>
        </w:rPr>
      </w:pPr>
      <w:r w:rsidRPr="005206BA">
        <w:rPr>
          <w:rFonts w:asciiTheme="minorHAnsi" w:hAnsiTheme="minorHAnsi" w:cstheme="minorHAnsi"/>
        </w:rPr>
        <w:t xml:space="preserve">Follow the method described in IEC 61993, 18.  The various tests, with exceptions relating to </w:t>
      </w:r>
      <w:r w:rsidR="008B19DC">
        <w:rPr>
          <w:rFonts w:asciiTheme="minorHAnsi" w:hAnsiTheme="minorHAnsi" w:cstheme="minorHAnsi"/>
        </w:rPr>
        <w:t xml:space="preserve">ASM and </w:t>
      </w:r>
      <w:r w:rsidRPr="005206BA">
        <w:rPr>
          <w:rFonts w:asciiTheme="minorHAnsi" w:hAnsiTheme="minorHAnsi" w:cstheme="minorHAnsi"/>
        </w:rPr>
        <w:t>VDE is listed in</w:t>
      </w:r>
      <w:r w:rsidR="00F674C3">
        <w:rPr>
          <w:rFonts w:asciiTheme="minorHAnsi" w:hAnsiTheme="minorHAnsi" w:cstheme="minorHAnsi"/>
        </w:rPr>
        <w:t xml:space="preserve"> Table 14.</w:t>
      </w:r>
    </w:p>
    <w:p w:rsidR="005206BA" w:rsidRPr="005206BA" w:rsidRDefault="005206BA" w:rsidP="005206BA">
      <w:pPr>
        <w:rPr>
          <w:rFonts w:asciiTheme="minorHAnsi" w:hAnsiTheme="minorHAnsi" w:cstheme="minorHAnsi"/>
        </w:rPr>
      </w:pPr>
    </w:p>
    <w:tbl>
      <w:tblPr>
        <w:tblStyle w:val="TableGrid"/>
        <w:tblW w:w="0" w:type="auto"/>
        <w:tblInd w:w="198" w:type="dxa"/>
        <w:tblLook w:val="04A0" w:firstRow="1" w:lastRow="0" w:firstColumn="1" w:lastColumn="0" w:noHBand="0" w:noVBand="1"/>
      </w:tblPr>
      <w:tblGrid>
        <w:gridCol w:w="5490"/>
        <w:gridCol w:w="1398"/>
        <w:gridCol w:w="2742"/>
      </w:tblGrid>
      <w:tr w:rsidR="005206BA" w:rsidRPr="005206BA" w:rsidTr="007044A5">
        <w:tc>
          <w:tcPr>
            <w:tcW w:w="5490" w:type="dxa"/>
          </w:tcPr>
          <w:p w:rsidR="005206BA" w:rsidRPr="005206BA" w:rsidRDefault="005206BA" w:rsidP="005206BA">
            <w:pPr>
              <w:rPr>
                <w:rFonts w:cstheme="minorHAnsi"/>
                <w:b/>
              </w:rPr>
            </w:pPr>
            <w:r w:rsidRPr="005206BA">
              <w:rPr>
                <w:rFonts w:cstheme="minorHAnsi"/>
                <w:b/>
              </w:rPr>
              <w:t>Test Description</w:t>
            </w:r>
          </w:p>
        </w:tc>
        <w:tc>
          <w:tcPr>
            <w:tcW w:w="1398" w:type="dxa"/>
          </w:tcPr>
          <w:p w:rsidR="005206BA" w:rsidRPr="005206BA" w:rsidRDefault="005206BA" w:rsidP="005206BA">
            <w:pPr>
              <w:rPr>
                <w:rFonts w:cstheme="minorHAnsi"/>
                <w:b/>
              </w:rPr>
            </w:pPr>
            <w:r w:rsidRPr="005206BA">
              <w:rPr>
                <w:rFonts w:cstheme="minorHAnsi"/>
                <w:b/>
              </w:rPr>
              <w:t>IEC 61993</w:t>
            </w:r>
          </w:p>
        </w:tc>
        <w:tc>
          <w:tcPr>
            <w:tcW w:w="2742" w:type="dxa"/>
          </w:tcPr>
          <w:p w:rsidR="005206BA" w:rsidRPr="005206BA" w:rsidRDefault="005206BA" w:rsidP="005206BA">
            <w:pPr>
              <w:rPr>
                <w:rFonts w:cstheme="minorHAnsi"/>
                <w:b/>
              </w:rPr>
            </w:pPr>
            <w:r w:rsidRPr="005206BA">
              <w:rPr>
                <w:rFonts w:cstheme="minorHAnsi"/>
                <w:b/>
              </w:rPr>
              <w:t>VDE Additions</w:t>
            </w:r>
          </w:p>
        </w:tc>
      </w:tr>
      <w:tr w:rsidR="005206BA" w:rsidRPr="005206BA" w:rsidTr="007044A5">
        <w:trPr>
          <w:trHeight w:val="247"/>
        </w:trPr>
        <w:tc>
          <w:tcPr>
            <w:tcW w:w="5490" w:type="dxa"/>
          </w:tcPr>
          <w:p w:rsidR="005206BA" w:rsidRPr="005206BA" w:rsidRDefault="005206BA" w:rsidP="005206BA">
            <w:pPr>
              <w:rPr>
                <w:rFonts w:cstheme="minorHAnsi"/>
              </w:rPr>
            </w:pPr>
            <w:r w:rsidRPr="005206BA">
              <w:rPr>
                <w:rFonts w:cstheme="minorHAnsi"/>
              </w:rPr>
              <w:t>Addressed messages</w:t>
            </w:r>
          </w:p>
        </w:tc>
        <w:tc>
          <w:tcPr>
            <w:tcW w:w="1398" w:type="dxa"/>
          </w:tcPr>
          <w:p w:rsidR="005206BA" w:rsidRPr="005206BA" w:rsidRDefault="005206BA" w:rsidP="005206BA">
            <w:pPr>
              <w:rPr>
                <w:rFonts w:cstheme="minorHAnsi"/>
              </w:rPr>
            </w:pPr>
            <w:r w:rsidRPr="005206BA">
              <w:rPr>
                <w:rFonts w:cstheme="minorHAnsi"/>
              </w:rPr>
              <w:t>18.1</w:t>
            </w:r>
          </w:p>
        </w:tc>
        <w:tc>
          <w:tcPr>
            <w:tcW w:w="2742" w:type="dxa"/>
          </w:tcPr>
          <w:p w:rsidR="005206BA" w:rsidRPr="005206BA" w:rsidRDefault="005206BA" w:rsidP="005206BA">
            <w:pPr>
              <w:rPr>
                <w:rFonts w:cstheme="minorHAnsi"/>
              </w:rPr>
            </w:pPr>
            <w:r w:rsidRPr="005206BA">
              <w:rPr>
                <w:rFonts w:cstheme="minorHAnsi"/>
              </w:rPr>
              <w:t>-</w:t>
            </w:r>
          </w:p>
        </w:tc>
      </w:tr>
      <w:tr w:rsidR="005206BA" w:rsidRPr="005206BA" w:rsidTr="007044A5">
        <w:trPr>
          <w:trHeight w:val="205"/>
        </w:trPr>
        <w:tc>
          <w:tcPr>
            <w:tcW w:w="5490" w:type="dxa"/>
          </w:tcPr>
          <w:p w:rsidR="005206BA" w:rsidRPr="005206BA" w:rsidRDefault="005206BA" w:rsidP="005206BA">
            <w:pPr>
              <w:rPr>
                <w:rFonts w:cstheme="minorHAnsi"/>
              </w:rPr>
            </w:pPr>
            <w:r w:rsidRPr="005206BA">
              <w:rPr>
                <w:rFonts w:cstheme="minorHAnsi"/>
              </w:rPr>
              <w:t>Interrogation responses</w:t>
            </w:r>
          </w:p>
        </w:tc>
        <w:tc>
          <w:tcPr>
            <w:tcW w:w="1398" w:type="dxa"/>
          </w:tcPr>
          <w:p w:rsidR="005206BA" w:rsidRPr="005206BA" w:rsidRDefault="005206BA" w:rsidP="005206BA">
            <w:pPr>
              <w:rPr>
                <w:rFonts w:cstheme="minorHAnsi"/>
              </w:rPr>
            </w:pPr>
            <w:r w:rsidRPr="005206BA">
              <w:rPr>
                <w:rFonts w:cstheme="minorHAnsi"/>
              </w:rPr>
              <w:t>18.2</w:t>
            </w:r>
          </w:p>
        </w:tc>
        <w:tc>
          <w:tcPr>
            <w:tcW w:w="2742" w:type="dxa"/>
          </w:tcPr>
          <w:p w:rsidR="005206BA" w:rsidRPr="005206BA" w:rsidRDefault="005206BA" w:rsidP="005206BA">
            <w:pPr>
              <w:rPr>
                <w:rFonts w:cstheme="minorHAnsi"/>
              </w:rPr>
            </w:pPr>
            <w:r w:rsidRPr="005206BA">
              <w:rPr>
                <w:rFonts w:cstheme="minorHAnsi"/>
              </w:rPr>
              <w:t>-</w:t>
            </w:r>
          </w:p>
        </w:tc>
      </w:tr>
      <w:tr w:rsidR="005206BA" w:rsidRPr="005206BA" w:rsidTr="007044A5">
        <w:trPr>
          <w:trHeight w:val="205"/>
        </w:trPr>
        <w:tc>
          <w:tcPr>
            <w:tcW w:w="5490" w:type="dxa"/>
          </w:tcPr>
          <w:p w:rsidR="005206BA" w:rsidRPr="005206BA" w:rsidRDefault="005206BA" w:rsidP="005206BA">
            <w:pPr>
              <w:rPr>
                <w:rFonts w:cstheme="minorHAnsi"/>
              </w:rPr>
            </w:pPr>
            <w:r w:rsidRPr="005206BA">
              <w:rPr>
                <w:rFonts w:cstheme="minorHAnsi"/>
              </w:rPr>
              <w:t>Periodic transmission of Message 26</w:t>
            </w:r>
          </w:p>
        </w:tc>
        <w:tc>
          <w:tcPr>
            <w:tcW w:w="1398" w:type="dxa"/>
          </w:tcPr>
          <w:p w:rsidR="005206BA" w:rsidRPr="005206BA" w:rsidRDefault="005206BA" w:rsidP="005206BA">
            <w:pPr>
              <w:rPr>
                <w:rFonts w:cstheme="minorHAnsi"/>
              </w:rPr>
            </w:pPr>
            <w:r w:rsidRPr="005206BA">
              <w:rPr>
                <w:rFonts w:cstheme="minorHAnsi"/>
              </w:rPr>
              <w:t>18.3</w:t>
            </w:r>
          </w:p>
        </w:tc>
        <w:tc>
          <w:tcPr>
            <w:tcW w:w="2742" w:type="dxa"/>
          </w:tcPr>
          <w:p w:rsidR="005206BA" w:rsidRPr="005206BA" w:rsidRDefault="005206BA" w:rsidP="005206BA">
            <w:pPr>
              <w:rPr>
                <w:rFonts w:cstheme="minorHAnsi"/>
              </w:rPr>
            </w:pPr>
            <w:r w:rsidRPr="005206BA">
              <w:rPr>
                <w:rFonts w:cstheme="minorHAnsi"/>
              </w:rPr>
              <w:t>-</w:t>
            </w:r>
          </w:p>
        </w:tc>
      </w:tr>
    </w:tbl>
    <w:p w:rsidR="005206BA" w:rsidRPr="005206BA" w:rsidRDefault="007044A5" w:rsidP="009812F2">
      <w:pPr>
        <w:pStyle w:val="Caption"/>
        <w:rPr>
          <w:rFonts w:cstheme="minorHAnsi"/>
        </w:rPr>
      </w:pPr>
      <w:bookmarkStart w:id="145" w:name="_Toc492059254"/>
      <w:r>
        <w:t xml:space="preserve">Table </w:t>
      </w:r>
      <w:fldSimple w:instr=" SEQ Table \* ARABIC ">
        <w:r w:rsidR="009812F2">
          <w:rPr>
            <w:noProof/>
          </w:rPr>
          <w:t>15</w:t>
        </w:r>
      </w:fldSimple>
      <w:r>
        <w:t xml:space="preserve"> - </w:t>
      </w:r>
      <w:r w:rsidRPr="00902CF2">
        <w:t>Transport layer tests</w:t>
      </w:r>
      <w:bookmarkEnd w:id="145"/>
      <w:r w:rsidRPr="00902CF2">
        <w:t xml:space="preserve"> </w:t>
      </w:r>
    </w:p>
    <w:p w:rsidR="005206BA" w:rsidRPr="005206BA" w:rsidRDefault="00C912A8" w:rsidP="005206BA">
      <w:pPr>
        <w:pStyle w:val="Heading1"/>
        <w:keepLines/>
        <w:numPr>
          <w:ilvl w:val="0"/>
          <w:numId w:val="20"/>
        </w:numPr>
        <w:spacing w:before="240" w:after="120"/>
        <w:ind w:left="431" w:hanging="431"/>
        <w:jc w:val="left"/>
        <w:rPr>
          <w:rFonts w:asciiTheme="minorHAnsi" w:hAnsiTheme="minorHAnsi" w:cstheme="minorHAnsi"/>
          <w:szCs w:val="22"/>
        </w:rPr>
      </w:pPr>
      <w:bookmarkStart w:id="146" w:name="_Toc456425907"/>
      <w:bookmarkStart w:id="147" w:name="_Toc492059238"/>
      <w:r>
        <w:rPr>
          <w:rFonts w:asciiTheme="minorHAnsi" w:hAnsiTheme="minorHAnsi" w:cstheme="minorHAnsi"/>
          <w:szCs w:val="22"/>
        </w:rPr>
        <w:t>Specific Presentation I</w:t>
      </w:r>
      <w:r w:rsidR="005206BA" w:rsidRPr="005206BA">
        <w:rPr>
          <w:rFonts w:asciiTheme="minorHAnsi" w:hAnsiTheme="minorHAnsi" w:cstheme="minorHAnsi"/>
          <w:szCs w:val="22"/>
        </w:rPr>
        <w:t>nterface tests</w:t>
      </w:r>
      <w:bookmarkEnd w:id="146"/>
      <w:bookmarkEnd w:id="147"/>
    </w:p>
    <w:p w:rsidR="005206BA" w:rsidRPr="005206BA" w:rsidRDefault="005206BA" w:rsidP="005206BA">
      <w:pPr>
        <w:rPr>
          <w:rFonts w:asciiTheme="minorHAnsi" w:hAnsiTheme="minorHAnsi" w:cstheme="minorHAnsi"/>
        </w:rPr>
      </w:pPr>
      <w:r w:rsidRPr="005206BA">
        <w:rPr>
          <w:rFonts w:asciiTheme="minorHAnsi" w:hAnsiTheme="minorHAnsi" w:cstheme="minorHAnsi"/>
        </w:rPr>
        <w:t xml:space="preserve">Follow the method described in IEC 61993, 19.  The various tests, with exceptions relating to </w:t>
      </w:r>
      <w:r w:rsidR="008B19DC">
        <w:rPr>
          <w:rFonts w:asciiTheme="minorHAnsi" w:hAnsiTheme="minorHAnsi" w:cstheme="minorHAnsi"/>
        </w:rPr>
        <w:t xml:space="preserve">ASM and </w:t>
      </w:r>
      <w:r w:rsidRPr="005206BA">
        <w:rPr>
          <w:rFonts w:asciiTheme="minorHAnsi" w:hAnsiTheme="minorHAnsi" w:cstheme="minorHAnsi"/>
        </w:rPr>
        <w:t>VDE is listed in</w:t>
      </w:r>
      <w:r w:rsidR="007044A5">
        <w:rPr>
          <w:rFonts w:asciiTheme="minorHAnsi" w:hAnsiTheme="minorHAnsi" w:cstheme="minorHAnsi"/>
        </w:rPr>
        <w:t xml:space="preserve"> Table 15</w:t>
      </w:r>
      <w:r w:rsidRPr="005206BA">
        <w:rPr>
          <w:rFonts w:asciiTheme="minorHAnsi" w:hAnsiTheme="minorHAnsi" w:cstheme="minorHAnsi"/>
        </w:rPr>
        <w:t>.</w:t>
      </w:r>
    </w:p>
    <w:p w:rsidR="005206BA" w:rsidRPr="005206BA" w:rsidRDefault="005206BA" w:rsidP="005206BA">
      <w:pPr>
        <w:rPr>
          <w:rFonts w:asciiTheme="minorHAnsi" w:hAnsiTheme="minorHAnsi" w:cstheme="minorHAnsi"/>
        </w:rPr>
      </w:pPr>
    </w:p>
    <w:tbl>
      <w:tblPr>
        <w:tblStyle w:val="TableGrid"/>
        <w:tblW w:w="0" w:type="auto"/>
        <w:tblInd w:w="198" w:type="dxa"/>
        <w:tblLook w:val="04A0" w:firstRow="1" w:lastRow="0" w:firstColumn="1" w:lastColumn="0" w:noHBand="0" w:noVBand="1"/>
      </w:tblPr>
      <w:tblGrid>
        <w:gridCol w:w="5490"/>
        <w:gridCol w:w="1398"/>
        <w:gridCol w:w="2742"/>
      </w:tblGrid>
      <w:tr w:rsidR="005206BA" w:rsidRPr="005206BA" w:rsidTr="007044A5">
        <w:tc>
          <w:tcPr>
            <w:tcW w:w="5490" w:type="dxa"/>
          </w:tcPr>
          <w:p w:rsidR="005206BA" w:rsidRPr="005206BA" w:rsidRDefault="005206BA" w:rsidP="005206BA">
            <w:pPr>
              <w:rPr>
                <w:rFonts w:cstheme="minorHAnsi"/>
                <w:b/>
              </w:rPr>
            </w:pPr>
            <w:r w:rsidRPr="005206BA">
              <w:rPr>
                <w:rFonts w:cstheme="minorHAnsi"/>
                <w:b/>
              </w:rPr>
              <w:t>Test Description</w:t>
            </w:r>
          </w:p>
        </w:tc>
        <w:tc>
          <w:tcPr>
            <w:tcW w:w="1398" w:type="dxa"/>
          </w:tcPr>
          <w:p w:rsidR="005206BA" w:rsidRPr="005206BA" w:rsidRDefault="005206BA" w:rsidP="005206BA">
            <w:pPr>
              <w:rPr>
                <w:rFonts w:cstheme="minorHAnsi"/>
                <w:b/>
              </w:rPr>
            </w:pPr>
            <w:r w:rsidRPr="005206BA">
              <w:rPr>
                <w:rFonts w:cstheme="minorHAnsi"/>
                <w:b/>
              </w:rPr>
              <w:t>IEC 61993</w:t>
            </w:r>
          </w:p>
        </w:tc>
        <w:tc>
          <w:tcPr>
            <w:tcW w:w="2742" w:type="dxa"/>
          </w:tcPr>
          <w:p w:rsidR="005206BA" w:rsidRPr="005206BA" w:rsidRDefault="005206BA" w:rsidP="005206BA">
            <w:pPr>
              <w:rPr>
                <w:rFonts w:cstheme="minorHAnsi"/>
                <w:b/>
              </w:rPr>
            </w:pPr>
            <w:r w:rsidRPr="005206BA">
              <w:rPr>
                <w:rFonts w:cstheme="minorHAnsi"/>
                <w:b/>
              </w:rPr>
              <w:t>VDE Additions</w:t>
            </w:r>
          </w:p>
        </w:tc>
      </w:tr>
      <w:tr w:rsidR="005206BA" w:rsidRPr="005206BA" w:rsidTr="007044A5">
        <w:trPr>
          <w:trHeight w:val="247"/>
        </w:trPr>
        <w:tc>
          <w:tcPr>
            <w:tcW w:w="5490" w:type="dxa"/>
          </w:tcPr>
          <w:p w:rsidR="005206BA" w:rsidRPr="005206BA" w:rsidRDefault="005206BA" w:rsidP="005206BA">
            <w:pPr>
              <w:rPr>
                <w:rFonts w:cstheme="minorHAnsi"/>
              </w:rPr>
            </w:pPr>
            <w:r w:rsidRPr="005206BA">
              <w:rPr>
                <w:rFonts w:cstheme="minorHAnsi"/>
              </w:rPr>
              <w:t>General</w:t>
            </w:r>
          </w:p>
        </w:tc>
        <w:tc>
          <w:tcPr>
            <w:tcW w:w="1398" w:type="dxa"/>
          </w:tcPr>
          <w:p w:rsidR="005206BA" w:rsidRPr="005206BA" w:rsidRDefault="005206BA" w:rsidP="005206BA">
            <w:pPr>
              <w:rPr>
                <w:rFonts w:cstheme="minorHAnsi"/>
              </w:rPr>
            </w:pPr>
            <w:r w:rsidRPr="005206BA">
              <w:rPr>
                <w:rFonts w:cstheme="minorHAnsi"/>
              </w:rPr>
              <w:t>-</w:t>
            </w:r>
          </w:p>
        </w:tc>
        <w:tc>
          <w:tcPr>
            <w:tcW w:w="2742" w:type="dxa"/>
          </w:tcPr>
          <w:p w:rsidR="005206BA" w:rsidRPr="005206BA" w:rsidRDefault="005206BA" w:rsidP="005206BA">
            <w:pPr>
              <w:rPr>
                <w:rFonts w:cstheme="minorHAnsi"/>
              </w:rPr>
            </w:pPr>
            <w:r w:rsidRPr="005206BA">
              <w:rPr>
                <w:rFonts w:cstheme="minorHAnsi"/>
              </w:rPr>
              <w:t>-</w:t>
            </w:r>
          </w:p>
        </w:tc>
      </w:tr>
      <w:tr w:rsidR="005206BA" w:rsidRPr="005206BA" w:rsidTr="007044A5">
        <w:trPr>
          <w:trHeight w:val="205"/>
        </w:trPr>
        <w:tc>
          <w:tcPr>
            <w:tcW w:w="5490" w:type="dxa"/>
          </w:tcPr>
          <w:p w:rsidR="005206BA" w:rsidRPr="005206BA" w:rsidRDefault="005206BA" w:rsidP="005206BA">
            <w:pPr>
              <w:rPr>
                <w:rFonts w:cstheme="minorHAnsi"/>
              </w:rPr>
            </w:pPr>
            <w:r w:rsidRPr="005206BA">
              <w:rPr>
                <w:rFonts w:cstheme="minorHAnsi"/>
              </w:rPr>
              <w:t>Check for manufacturer’s documentation</w:t>
            </w:r>
          </w:p>
        </w:tc>
        <w:tc>
          <w:tcPr>
            <w:tcW w:w="1398" w:type="dxa"/>
          </w:tcPr>
          <w:p w:rsidR="005206BA" w:rsidRPr="005206BA" w:rsidRDefault="005206BA" w:rsidP="005206BA">
            <w:pPr>
              <w:rPr>
                <w:rFonts w:cstheme="minorHAnsi"/>
              </w:rPr>
            </w:pPr>
            <w:r w:rsidRPr="005206BA">
              <w:rPr>
                <w:rFonts w:cstheme="minorHAnsi"/>
              </w:rPr>
              <w:t>-</w:t>
            </w:r>
          </w:p>
        </w:tc>
        <w:tc>
          <w:tcPr>
            <w:tcW w:w="2742" w:type="dxa"/>
          </w:tcPr>
          <w:p w:rsidR="005206BA" w:rsidRPr="005206BA" w:rsidRDefault="005206BA" w:rsidP="005206BA">
            <w:pPr>
              <w:rPr>
                <w:rFonts w:cstheme="minorHAnsi"/>
              </w:rPr>
            </w:pPr>
            <w:r w:rsidRPr="005206BA">
              <w:rPr>
                <w:rFonts w:cstheme="minorHAnsi"/>
              </w:rPr>
              <w:t>-</w:t>
            </w:r>
          </w:p>
        </w:tc>
      </w:tr>
      <w:tr w:rsidR="005206BA" w:rsidRPr="005206BA" w:rsidTr="007044A5">
        <w:trPr>
          <w:trHeight w:val="205"/>
        </w:trPr>
        <w:tc>
          <w:tcPr>
            <w:tcW w:w="5490" w:type="dxa"/>
          </w:tcPr>
          <w:p w:rsidR="005206BA" w:rsidRPr="005206BA" w:rsidRDefault="005206BA" w:rsidP="005206BA">
            <w:pPr>
              <w:rPr>
                <w:rFonts w:cstheme="minorHAnsi"/>
              </w:rPr>
            </w:pPr>
            <w:r w:rsidRPr="005206BA">
              <w:rPr>
                <w:rFonts w:cstheme="minorHAnsi"/>
              </w:rPr>
              <w:t>Electrical test</w:t>
            </w:r>
          </w:p>
        </w:tc>
        <w:tc>
          <w:tcPr>
            <w:tcW w:w="1398" w:type="dxa"/>
          </w:tcPr>
          <w:p w:rsidR="005206BA" w:rsidRPr="005206BA" w:rsidRDefault="005206BA" w:rsidP="005206BA">
            <w:pPr>
              <w:rPr>
                <w:rFonts w:cstheme="minorHAnsi"/>
              </w:rPr>
            </w:pPr>
            <w:r w:rsidRPr="005206BA">
              <w:rPr>
                <w:rFonts w:cstheme="minorHAnsi"/>
              </w:rPr>
              <w:t>19.3</w:t>
            </w:r>
          </w:p>
        </w:tc>
        <w:tc>
          <w:tcPr>
            <w:tcW w:w="2742" w:type="dxa"/>
          </w:tcPr>
          <w:p w:rsidR="005206BA" w:rsidRPr="005206BA" w:rsidRDefault="005206BA" w:rsidP="005206BA">
            <w:pPr>
              <w:rPr>
                <w:rFonts w:cstheme="minorHAnsi"/>
              </w:rPr>
            </w:pPr>
            <w:r w:rsidRPr="005206BA">
              <w:rPr>
                <w:rFonts w:cstheme="minorHAnsi"/>
              </w:rPr>
              <w:t>-</w:t>
            </w:r>
          </w:p>
        </w:tc>
      </w:tr>
      <w:tr w:rsidR="005206BA" w:rsidRPr="005206BA" w:rsidTr="007044A5">
        <w:trPr>
          <w:trHeight w:val="205"/>
        </w:trPr>
        <w:tc>
          <w:tcPr>
            <w:tcW w:w="5490" w:type="dxa"/>
          </w:tcPr>
          <w:p w:rsidR="005206BA" w:rsidRPr="005206BA" w:rsidRDefault="005206BA" w:rsidP="005206BA">
            <w:pPr>
              <w:rPr>
                <w:rFonts w:cstheme="minorHAnsi"/>
              </w:rPr>
            </w:pPr>
            <w:r w:rsidRPr="005206BA">
              <w:rPr>
                <w:rFonts w:cstheme="minorHAnsi"/>
              </w:rPr>
              <w:t>Test of input sensor interface performance</w:t>
            </w:r>
          </w:p>
        </w:tc>
        <w:tc>
          <w:tcPr>
            <w:tcW w:w="1398" w:type="dxa"/>
          </w:tcPr>
          <w:p w:rsidR="005206BA" w:rsidRPr="005206BA" w:rsidRDefault="005206BA" w:rsidP="005206BA">
            <w:pPr>
              <w:rPr>
                <w:rFonts w:cstheme="minorHAnsi"/>
              </w:rPr>
            </w:pPr>
            <w:r w:rsidRPr="005206BA">
              <w:rPr>
                <w:rFonts w:cstheme="minorHAnsi"/>
              </w:rPr>
              <w:t>19.4</w:t>
            </w:r>
          </w:p>
        </w:tc>
        <w:tc>
          <w:tcPr>
            <w:tcW w:w="2742" w:type="dxa"/>
          </w:tcPr>
          <w:p w:rsidR="005206BA" w:rsidRPr="005206BA" w:rsidRDefault="005206BA" w:rsidP="005206BA">
            <w:pPr>
              <w:rPr>
                <w:rFonts w:cstheme="minorHAnsi"/>
              </w:rPr>
            </w:pPr>
            <w:r w:rsidRPr="005206BA">
              <w:rPr>
                <w:rFonts w:cstheme="minorHAnsi"/>
              </w:rPr>
              <w:t>-</w:t>
            </w:r>
          </w:p>
        </w:tc>
      </w:tr>
      <w:tr w:rsidR="005206BA" w:rsidRPr="005206BA" w:rsidTr="007044A5">
        <w:trPr>
          <w:trHeight w:val="205"/>
        </w:trPr>
        <w:tc>
          <w:tcPr>
            <w:tcW w:w="5490" w:type="dxa"/>
          </w:tcPr>
          <w:p w:rsidR="005206BA" w:rsidRPr="005206BA" w:rsidRDefault="005206BA" w:rsidP="005206BA">
            <w:pPr>
              <w:rPr>
                <w:rFonts w:cstheme="minorHAnsi"/>
              </w:rPr>
            </w:pPr>
            <w:r w:rsidRPr="005206BA">
              <w:rPr>
                <w:rFonts w:cstheme="minorHAnsi"/>
              </w:rPr>
              <w:t>Test of sensor input</w:t>
            </w:r>
          </w:p>
        </w:tc>
        <w:tc>
          <w:tcPr>
            <w:tcW w:w="1398" w:type="dxa"/>
          </w:tcPr>
          <w:p w:rsidR="005206BA" w:rsidRPr="005206BA" w:rsidRDefault="005206BA" w:rsidP="005206BA">
            <w:pPr>
              <w:rPr>
                <w:rFonts w:cstheme="minorHAnsi"/>
              </w:rPr>
            </w:pPr>
            <w:r w:rsidRPr="005206BA">
              <w:rPr>
                <w:rFonts w:cstheme="minorHAnsi"/>
              </w:rPr>
              <w:t>19.5</w:t>
            </w:r>
          </w:p>
        </w:tc>
        <w:tc>
          <w:tcPr>
            <w:tcW w:w="2742" w:type="dxa"/>
          </w:tcPr>
          <w:p w:rsidR="005206BA" w:rsidRPr="005206BA" w:rsidRDefault="005206BA" w:rsidP="005206BA">
            <w:pPr>
              <w:rPr>
                <w:rFonts w:cstheme="minorHAnsi"/>
              </w:rPr>
            </w:pPr>
            <w:r w:rsidRPr="005206BA">
              <w:rPr>
                <w:rFonts w:cstheme="minorHAnsi"/>
              </w:rPr>
              <w:t>-</w:t>
            </w:r>
          </w:p>
        </w:tc>
      </w:tr>
      <w:tr w:rsidR="005206BA" w:rsidRPr="005206BA" w:rsidTr="007044A5">
        <w:trPr>
          <w:trHeight w:val="205"/>
        </w:trPr>
        <w:tc>
          <w:tcPr>
            <w:tcW w:w="5490" w:type="dxa"/>
          </w:tcPr>
          <w:p w:rsidR="005206BA" w:rsidRPr="005206BA" w:rsidRDefault="005206BA" w:rsidP="005206BA">
            <w:pPr>
              <w:rPr>
                <w:rFonts w:cstheme="minorHAnsi"/>
              </w:rPr>
            </w:pPr>
            <w:r w:rsidRPr="005206BA">
              <w:rPr>
                <w:rFonts w:cstheme="minorHAnsi"/>
              </w:rPr>
              <w:t>Test of high speed output</w:t>
            </w:r>
          </w:p>
        </w:tc>
        <w:tc>
          <w:tcPr>
            <w:tcW w:w="1398" w:type="dxa"/>
          </w:tcPr>
          <w:p w:rsidR="005206BA" w:rsidRPr="005206BA" w:rsidRDefault="005206BA" w:rsidP="005206BA">
            <w:pPr>
              <w:rPr>
                <w:rFonts w:cstheme="minorHAnsi"/>
              </w:rPr>
            </w:pPr>
            <w:r w:rsidRPr="005206BA">
              <w:rPr>
                <w:rFonts w:cstheme="minorHAnsi"/>
              </w:rPr>
              <w:t>19.6</w:t>
            </w:r>
          </w:p>
        </w:tc>
        <w:tc>
          <w:tcPr>
            <w:tcW w:w="2742" w:type="dxa"/>
          </w:tcPr>
          <w:p w:rsidR="005206BA" w:rsidRPr="005206BA" w:rsidRDefault="005206BA" w:rsidP="005206BA">
            <w:pPr>
              <w:rPr>
                <w:rFonts w:cstheme="minorHAnsi"/>
              </w:rPr>
            </w:pPr>
            <w:r w:rsidRPr="005206BA">
              <w:rPr>
                <w:rFonts w:cstheme="minorHAnsi"/>
              </w:rPr>
              <w:t>-</w:t>
            </w:r>
          </w:p>
        </w:tc>
      </w:tr>
      <w:tr w:rsidR="005206BA" w:rsidRPr="005206BA" w:rsidTr="007044A5">
        <w:trPr>
          <w:trHeight w:val="205"/>
        </w:trPr>
        <w:tc>
          <w:tcPr>
            <w:tcW w:w="5490" w:type="dxa"/>
          </w:tcPr>
          <w:p w:rsidR="005206BA" w:rsidRPr="005206BA" w:rsidRDefault="005206BA" w:rsidP="005206BA">
            <w:pPr>
              <w:rPr>
                <w:rFonts w:cstheme="minorHAnsi"/>
              </w:rPr>
            </w:pPr>
            <w:r w:rsidRPr="005206BA">
              <w:rPr>
                <w:rFonts w:cstheme="minorHAnsi"/>
              </w:rPr>
              <w:t>High speed output interface performance</w:t>
            </w:r>
          </w:p>
        </w:tc>
        <w:tc>
          <w:tcPr>
            <w:tcW w:w="1398" w:type="dxa"/>
          </w:tcPr>
          <w:p w:rsidR="005206BA" w:rsidRPr="005206BA" w:rsidRDefault="005206BA" w:rsidP="005206BA">
            <w:pPr>
              <w:rPr>
                <w:rFonts w:cstheme="minorHAnsi"/>
              </w:rPr>
            </w:pPr>
            <w:r w:rsidRPr="005206BA">
              <w:rPr>
                <w:rFonts w:cstheme="minorHAnsi"/>
              </w:rPr>
              <w:t>19.7</w:t>
            </w:r>
          </w:p>
        </w:tc>
        <w:tc>
          <w:tcPr>
            <w:tcW w:w="2742" w:type="dxa"/>
          </w:tcPr>
          <w:p w:rsidR="005206BA" w:rsidRPr="005206BA" w:rsidRDefault="005206BA" w:rsidP="005206BA">
            <w:pPr>
              <w:rPr>
                <w:rFonts w:cstheme="minorHAnsi"/>
              </w:rPr>
            </w:pPr>
            <w:r w:rsidRPr="005206BA">
              <w:rPr>
                <w:rFonts w:cstheme="minorHAnsi"/>
              </w:rPr>
              <w:t>-</w:t>
            </w:r>
          </w:p>
        </w:tc>
      </w:tr>
      <w:tr w:rsidR="005206BA" w:rsidRPr="005206BA" w:rsidTr="007044A5">
        <w:trPr>
          <w:trHeight w:val="205"/>
        </w:trPr>
        <w:tc>
          <w:tcPr>
            <w:tcW w:w="5490" w:type="dxa"/>
          </w:tcPr>
          <w:p w:rsidR="005206BA" w:rsidRPr="005206BA" w:rsidRDefault="005206BA" w:rsidP="005206BA">
            <w:pPr>
              <w:rPr>
                <w:rFonts w:cstheme="minorHAnsi"/>
              </w:rPr>
            </w:pPr>
            <w:r w:rsidRPr="005206BA">
              <w:rPr>
                <w:rFonts w:cstheme="minorHAnsi"/>
              </w:rPr>
              <w:t>Output of undefined VDL messages</w:t>
            </w:r>
          </w:p>
        </w:tc>
        <w:tc>
          <w:tcPr>
            <w:tcW w:w="1398" w:type="dxa"/>
          </w:tcPr>
          <w:p w:rsidR="005206BA" w:rsidRPr="005206BA" w:rsidRDefault="005206BA" w:rsidP="005206BA">
            <w:pPr>
              <w:rPr>
                <w:rFonts w:cstheme="minorHAnsi"/>
              </w:rPr>
            </w:pPr>
            <w:r w:rsidRPr="005206BA">
              <w:rPr>
                <w:rFonts w:cstheme="minorHAnsi"/>
              </w:rPr>
              <w:t>19.8</w:t>
            </w:r>
          </w:p>
        </w:tc>
        <w:tc>
          <w:tcPr>
            <w:tcW w:w="2742" w:type="dxa"/>
          </w:tcPr>
          <w:p w:rsidR="005206BA" w:rsidRPr="005206BA" w:rsidRDefault="005206BA" w:rsidP="005206BA">
            <w:pPr>
              <w:rPr>
                <w:rFonts w:cstheme="minorHAnsi"/>
              </w:rPr>
            </w:pPr>
            <w:r w:rsidRPr="005206BA">
              <w:rPr>
                <w:rFonts w:cstheme="minorHAnsi"/>
              </w:rPr>
              <w:t>-</w:t>
            </w:r>
          </w:p>
        </w:tc>
      </w:tr>
      <w:tr w:rsidR="005206BA" w:rsidRPr="005206BA" w:rsidTr="007044A5">
        <w:trPr>
          <w:trHeight w:val="205"/>
        </w:trPr>
        <w:tc>
          <w:tcPr>
            <w:tcW w:w="5490" w:type="dxa"/>
          </w:tcPr>
          <w:p w:rsidR="005206BA" w:rsidRPr="005206BA" w:rsidRDefault="005206BA" w:rsidP="005206BA">
            <w:pPr>
              <w:rPr>
                <w:rFonts w:cstheme="minorHAnsi"/>
              </w:rPr>
            </w:pPr>
            <w:r w:rsidRPr="005206BA">
              <w:rPr>
                <w:rFonts w:cstheme="minorHAnsi"/>
              </w:rPr>
              <w:t>Test of high speed input</w:t>
            </w:r>
          </w:p>
        </w:tc>
        <w:tc>
          <w:tcPr>
            <w:tcW w:w="1398" w:type="dxa"/>
          </w:tcPr>
          <w:p w:rsidR="005206BA" w:rsidRPr="005206BA" w:rsidRDefault="005206BA" w:rsidP="005206BA">
            <w:pPr>
              <w:rPr>
                <w:rFonts w:cstheme="minorHAnsi"/>
              </w:rPr>
            </w:pPr>
            <w:r w:rsidRPr="005206BA">
              <w:rPr>
                <w:rFonts w:cstheme="minorHAnsi"/>
              </w:rPr>
              <w:t>19.9</w:t>
            </w:r>
          </w:p>
        </w:tc>
        <w:tc>
          <w:tcPr>
            <w:tcW w:w="2742" w:type="dxa"/>
          </w:tcPr>
          <w:p w:rsidR="005206BA" w:rsidRPr="005206BA" w:rsidRDefault="005206BA" w:rsidP="005206BA">
            <w:pPr>
              <w:rPr>
                <w:rFonts w:cstheme="minorHAnsi"/>
              </w:rPr>
            </w:pPr>
            <w:r w:rsidRPr="005206BA">
              <w:rPr>
                <w:rFonts w:cstheme="minorHAnsi"/>
              </w:rPr>
              <w:t>-</w:t>
            </w:r>
          </w:p>
        </w:tc>
      </w:tr>
    </w:tbl>
    <w:p w:rsidR="005206BA" w:rsidRDefault="007044A5" w:rsidP="009812F2">
      <w:pPr>
        <w:pStyle w:val="Caption"/>
      </w:pPr>
      <w:bookmarkStart w:id="148" w:name="_Toc492059255"/>
      <w:r>
        <w:t xml:space="preserve">Table </w:t>
      </w:r>
      <w:fldSimple w:instr=" SEQ Table \* ARABIC ">
        <w:r w:rsidR="009812F2">
          <w:rPr>
            <w:noProof/>
          </w:rPr>
          <w:t>16</w:t>
        </w:r>
      </w:fldSimple>
      <w:r>
        <w:t xml:space="preserve"> - </w:t>
      </w:r>
      <w:r w:rsidRPr="00F41D0F">
        <w:t>Transport layer tests for VDE</w:t>
      </w:r>
      <w:bookmarkEnd w:id="148"/>
      <w:r w:rsidRPr="00F41D0F">
        <w:t xml:space="preserve"> </w:t>
      </w:r>
    </w:p>
    <w:p w:rsidR="00380430" w:rsidRDefault="00380430">
      <w:r>
        <w:br w:type="page"/>
      </w:r>
    </w:p>
    <w:p w:rsidR="007044A5" w:rsidRPr="005206BA" w:rsidRDefault="007044A5" w:rsidP="007044A5"/>
    <w:p w:rsidR="005206BA" w:rsidRPr="005206BA" w:rsidRDefault="005206BA" w:rsidP="005206BA">
      <w:pPr>
        <w:pStyle w:val="Heading1"/>
        <w:keepLines/>
        <w:numPr>
          <w:ilvl w:val="0"/>
          <w:numId w:val="20"/>
        </w:numPr>
        <w:spacing w:before="240" w:after="120"/>
        <w:ind w:left="431" w:hanging="431"/>
        <w:jc w:val="left"/>
        <w:rPr>
          <w:rFonts w:asciiTheme="minorHAnsi" w:hAnsiTheme="minorHAnsi" w:cstheme="minorHAnsi"/>
          <w:szCs w:val="22"/>
        </w:rPr>
      </w:pPr>
      <w:bookmarkStart w:id="149" w:name="_Toc456425908"/>
      <w:bookmarkStart w:id="150" w:name="_Toc492059239"/>
      <w:r w:rsidRPr="005206BA">
        <w:rPr>
          <w:rFonts w:asciiTheme="minorHAnsi" w:hAnsiTheme="minorHAnsi" w:cstheme="minorHAnsi"/>
          <w:szCs w:val="22"/>
        </w:rPr>
        <w:t>Long-range functionality tests</w:t>
      </w:r>
      <w:bookmarkEnd w:id="149"/>
      <w:bookmarkEnd w:id="150"/>
    </w:p>
    <w:p w:rsidR="005206BA" w:rsidRPr="005206BA" w:rsidRDefault="005206BA" w:rsidP="005206BA">
      <w:pPr>
        <w:rPr>
          <w:rFonts w:asciiTheme="minorHAnsi" w:hAnsiTheme="minorHAnsi" w:cstheme="minorHAnsi"/>
        </w:rPr>
      </w:pPr>
      <w:r w:rsidRPr="005206BA">
        <w:rPr>
          <w:rFonts w:asciiTheme="minorHAnsi" w:hAnsiTheme="minorHAnsi" w:cstheme="minorHAnsi"/>
        </w:rPr>
        <w:t xml:space="preserve">Follow the method described in IEC 61993, 20.  The various tests, with exceptions relating to </w:t>
      </w:r>
      <w:r w:rsidR="008B19DC">
        <w:rPr>
          <w:rFonts w:asciiTheme="minorHAnsi" w:hAnsiTheme="minorHAnsi" w:cstheme="minorHAnsi"/>
        </w:rPr>
        <w:t xml:space="preserve">ASM and </w:t>
      </w:r>
      <w:r w:rsidRPr="005206BA">
        <w:rPr>
          <w:rFonts w:asciiTheme="minorHAnsi" w:hAnsiTheme="minorHAnsi" w:cstheme="minorHAnsi"/>
        </w:rPr>
        <w:t>VDE is listed in</w:t>
      </w:r>
      <w:r w:rsidR="007044A5">
        <w:rPr>
          <w:rFonts w:asciiTheme="minorHAnsi" w:hAnsiTheme="minorHAnsi" w:cstheme="minorHAnsi"/>
        </w:rPr>
        <w:t xml:space="preserve"> Table 16</w:t>
      </w:r>
      <w:r w:rsidRPr="005206BA">
        <w:rPr>
          <w:rFonts w:asciiTheme="minorHAnsi" w:hAnsiTheme="minorHAnsi" w:cstheme="minorHAnsi"/>
        </w:rPr>
        <w:t>.</w:t>
      </w:r>
    </w:p>
    <w:p w:rsidR="005206BA" w:rsidRPr="005206BA" w:rsidRDefault="005206BA" w:rsidP="005206BA">
      <w:pPr>
        <w:rPr>
          <w:rFonts w:asciiTheme="minorHAnsi" w:hAnsiTheme="minorHAnsi" w:cstheme="minorHAnsi"/>
        </w:rPr>
      </w:pPr>
    </w:p>
    <w:tbl>
      <w:tblPr>
        <w:tblStyle w:val="TableGrid"/>
        <w:tblW w:w="0" w:type="auto"/>
        <w:tblInd w:w="198" w:type="dxa"/>
        <w:tblLook w:val="04A0" w:firstRow="1" w:lastRow="0" w:firstColumn="1" w:lastColumn="0" w:noHBand="0" w:noVBand="1"/>
      </w:tblPr>
      <w:tblGrid>
        <w:gridCol w:w="5131"/>
        <w:gridCol w:w="2249"/>
        <w:gridCol w:w="2250"/>
      </w:tblGrid>
      <w:tr w:rsidR="005206BA" w:rsidRPr="005206BA" w:rsidTr="007044A5">
        <w:tc>
          <w:tcPr>
            <w:tcW w:w="5131" w:type="dxa"/>
          </w:tcPr>
          <w:p w:rsidR="005206BA" w:rsidRPr="005206BA" w:rsidRDefault="005206BA" w:rsidP="005206BA">
            <w:pPr>
              <w:rPr>
                <w:rFonts w:cstheme="minorHAnsi"/>
                <w:b/>
              </w:rPr>
            </w:pPr>
            <w:r w:rsidRPr="005206BA">
              <w:rPr>
                <w:rFonts w:cstheme="minorHAnsi"/>
                <w:b/>
              </w:rPr>
              <w:t>Test Description</w:t>
            </w:r>
          </w:p>
        </w:tc>
        <w:tc>
          <w:tcPr>
            <w:tcW w:w="2249" w:type="dxa"/>
          </w:tcPr>
          <w:p w:rsidR="005206BA" w:rsidRPr="005206BA" w:rsidRDefault="005206BA" w:rsidP="005206BA">
            <w:pPr>
              <w:rPr>
                <w:rFonts w:cstheme="minorHAnsi"/>
                <w:b/>
              </w:rPr>
            </w:pPr>
            <w:r w:rsidRPr="005206BA">
              <w:rPr>
                <w:rFonts w:cstheme="minorHAnsi"/>
                <w:b/>
              </w:rPr>
              <w:t>IEC 61993</w:t>
            </w:r>
          </w:p>
        </w:tc>
        <w:tc>
          <w:tcPr>
            <w:tcW w:w="2250" w:type="dxa"/>
          </w:tcPr>
          <w:p w:rsidR="005206BA" w:rsidRPr="005206BA" w:rsidRDefault="005206BA" w:rsidP="005206BA">
            <w:pPr>
              <w:rPr>
                <w:rFonts w:cstheme="minorHAnsi"/>
                <w:b/>
              </w:rPr>
            </w:pPr>
            <w:r w:rsidRPr="005206BA">
              <w:rPr>
                <w:rFonts w:cstheme="minorHAnsi"/>
                <w:b/>
              </w:rPr>
              <w:t>VDE Additions</w:t>
            </w:r>
          </w:p>
        </w:tc>
      </w:tr>
      <w:tr w:rsidR="005206BA" w:rsidRPr="005206BA" w:rsidTr="007044A5">
        <w:trPr>
          <w:trHeight w:val="247"/>
        </w:trPr>
        <w:tc>
          <w:tcPr>
            <w:tcW w:w="5131" w:type="dxa"/>
          </w:tcPr>
          <w:p w:rsidR="005206BA" w:rsidRPr="005206BA" w:rsidRDefault="005206BA" w:rsidP="005206BA">
            <w:pPr>
              <w:rPr>
                <w:rFonts w:cstheme="minorHAnsi"/>
              </w:rPr>
            </w:pPr>
            <w:r w:rsidRPr="005206BA">
              <w:rPr>
                <w:rFonts w:cstheme="minorHAnsi"/>
              </w:rPr>
              <w:t>Long-range application by two-way interface</w:t>
            </w:r>
          </w:p>
        </w:tc>
        <w:tc>
          <w:tcPr>
            <w:tcW w:w="2249" w:type="dxa"/>
          </w:tcPr>
          <w:p w:rsidR="005206BA" w:rsidRPr="005206BA" w:rsidRDefault="005206BA" w:rsidP="005206BA">
            <w:pPr>
              <w:rPr>
                <w:rFonts w:cstheme="minorHAnsi"/>
              </w:rPr>
            </w:pPr>
            <w:r w:rsidRPr="005206BA">
              <w:rPr>
                <w:rFonts w:cstheme="minorHAnsi"/>
              </w:rPr>
              <w:t>21.1</w:t>
            </w:r>
          </w:p>
        </w:tc>
        <w:tc>
          <w:tcPr>
            <w:tcW w:w="2250" w:type="dxa"/>
          </w:tcPr>
          <w:p w:rsidR="005206BA" w:rsidRPr="005206BA" w:rsidRDefault="005206BA" w:rsidP="005206BA">
            <w:pPr>
              <w:rPr>
                <w:rFonts w:cstheme="minorHAnsi"/>
              </w:rPr>
            </w:pPr>
            <w:r w:rsidRPr="005206BA">
              <w:rPr>
                <w:rFonts w:cstheme="minorHAnsi"/>
              </w:rPr>
              <w:t>-</w:t>
            </w:r>
          </w:p>
        </w:tc>
      </w:tr>
      <w:tr w:rsidR="005206BA" w:rsidRPr="005206BA" w:rsidTr="007044A5">
        <w:trPr>
          <w:trHeight w:val="205"/>
        </w:trPr>
        <w:tc>
          <w:tcPr>
            <w:tcW w:w="5131" w:type="dxa"/>
          </w:tcPr>
          <w:p w:rsidR="005206BA" w:rsidRPr="005206BA" w:rsidRDefault="005206BA" w:rsidP="005206BA">
            <w:pPr>
              <w:rPr>
                <w:rFonts w:cstheme="minorHAnsi"/>
              </w:rPr>
            </w:pPr>
            <w:r w:rsidRPr="005206BA">
              <w:rPr>
                <w:rFonts w:cstheme="minorHAnsi"/>
              </w:rPr>
              <w:t>Long-range application by broadcast</w:t>
            </w:r>
          </w:p>
        </w:tc>
        <w:tc>
          <w:tcPr>
            <w:tcW w:w="2249" w:type="dxa"/>
          </w:tcPr>
          <w:p w:rsidR="005206BA" w:rsidRPr="005206BA" w:rsidRDefault="005206BA" w:rsidP="005206BA">
            <w:pPr>
              <w:rPr>
                <w:rFonts w:cstheme="minorHAnsi"/>
              </w:rPr>
            </w:pPr>
            <w:r w:rsidRPr="005206BA">
              <w:rPr>
                <w:rFonts w:cstheme="minorHAnsi"/>
              </w:rPr>
              <w:t>20.2</w:t>
            </w:r>
          </w:p>
        </w:tc>
        <w:tc>
          <w:tcPr>
            <w:tcW w:w="2250" w:type="dxa"/>
          </w:tcPr>
          <w:p w:rsidR="005206BA" w:rsidRPr="005206BA" w:rsidRDefault="005206BA" w:rsidP="005206BA">
            <w:pPr>
              <w:rPr>
                <w:rFonts w:cstheme="minorHAnsi"/>
              </w:rPr>
            </w:pPr>
          </w:p>
        </w:tc>
      </w:tr>
    </w:tbl>
    <w:p w:rsidR="005206BA" w:rsidRPr="005206BA" w:rsidRDefault="007044A5" w:rsidP="009812F2">
      <w:pPr>
        <w:pStyle w:val="Caption"/>
        <w:rPr>
          <w:rFonts w:cstheme="minorHAnsi"/>
        </w:rPr>
      </w:pPr>
      <w:bookmarkStart w:id="151" w:name="_Toc492059256"/>
      <w:r>
        <w:t xml:space="preserve">Table </w:t>
      </w:r>
      <w:fldSimple w:instr=" SEQ Table \* ARABIC ">
        <w:r w:rsidR="009812F2">
          <w:rPr>
            <w:noProof/>
          </w:rPr>
          <w:t>17</w:t>
        </w:r>
      </w:fldSimple>
      <w:r>
        <w:t xml:space="preserve"> - </w:t>
      </w:r>
      <w:r w:rsidRPr="00317AD7">
        <w:t>Transport layer tests for VDE</w:t>
      </w:r>
      <w:bookmarkEnd w:id="151"/>
      <w:r w:rsidRPr="00317AD7">
        <w:t xml:space="preserve"> </w:t>
      </w:r>
    </w:p>
    <w:p w:rsidR="005206BA" w:rsidRPr="005206BA" w:rsidRDefault="005206BA" w:rsidP="005206BA">
      <w:pPr>
        <w:spacing w:line="200" w:lineRule="exact"/>
        <w:rPr>
          <w:rFonts w:asciiTheme="minorHAnsi" w:hAnsiTheme="minorHAnsi" w:cstheme="minorHAnsi"/>
        </w:rPr>
      </w:pPr>
      <w:r w:rsidRPr="005206BA">
        <w:rPr>
          <w:rFonts w:asciiTheme="minorHAnsi" w:hAnsiTheme="minorHAnsi" w:cstheme="minorHAnsi"/>
        </w:rPr>
        <w:t>16 Concurrent Mode tests</w:t>
      </w:r>
    </w:p>
    <w:p w:rsidR="005206BA" w:rsidRDefault="005206BA" w:rsidP="005206BA">
      <w:pPr>
        <w:spacing w:line="200" w:lineRule="exact"/>
        <w:rPr>
          <w:rFonts w:asciiTheme="minorHAnsi" w:hAnsiTheme="minorHAnsi" w:cstheme="minorHAnsi"/>
        </w:rPr>
      </w:pPr>
      <w:r w:rsidRPr="005206BA">
        <w:rPr>
          <w:rFonts w:asciiTheme="minorHAnsi" w:hAnsiTheme="minorHAnsi" w:cstheme="minorHAnsi"/>
        </w:rPr>
        <w:t>Check that Rx operation is functional when fully loaded with 100% traffic loading on all Rx channels:</w:t>
      </w:r>
    </w:p>
    <w:p w:rsidR="00F674C3" w:rsidRPr="005206BA" w:rsidRDefault="00F674C3" w:rsidP="005206BA">
      <w:pPr>
        <w:spacing w:line="200" w:lineRule="exact"/>
        <w:rPr>
          <w:rFonts w:asciiTheme="minorHAnsi" w:hAnsiTheme="minorHAnsi" w:cstheme="minorHAnsi"/>
        </w:rPr>
      </w:pPr>
    </w:p>
    <w:p w:rsidR="005206BA" w:rsidRPr="005206BA" w:rsidRDefault="005206BA" w:rsidP="00F674C3">
      <w:pPr>
        <w:pStyle w:val="ListParagraph"/>
        <w:widowControl w:val="0"/>
        <w:numPr>
          <w:ilvl w:val="0"/>
          <w:numId w:val="50"/>
        </w:numPr>
        <w:spacing w:line="200" w:lineRule="exact"/>
        <w:contextualSpacing/>
        <w:rPr>
          <w:rFonts w:asciiTheme="minorHAnsi" w:hAnsiTheme="minorHAnsi" w:cstheme="minorHAnsi"/>
        </w:rPr>
      </w:pPr>
      <w:r w:rsidRPr="005206BA">
        <w:rPr>
          <w:rFonts w:asciiTheme="minorHAnsi" w:hAnsiTheme="minorHAnsi" w:cstheme="minorHAnsi"/>
        </w:rPr>
        <w:t>AIS 1</w:t>
      </w:r>
    </w:p>
    <w:p w:rsidR="005206BA" w:rsidRPr="005206BA" w:rsidRDefault="005206BA" w:rsidP="00F674C3">
      <w:pPr>
        <w:pStyle w:val="ListParagraph"/>
        <w:widowControl w:val="0"/>
        <w:numPr>
          <w:ilvl w:val="0"/>
          <w:numId w:val="50"/>
        </w:numPr>
        <w:spacing w:line="200" w:lineRule="exact"/>
        <w:contextualSpacing/>
        <w:rPr>
          <w:rFonts w:asciiTheme="minorHAnsi" w:hAnsiTheme="minorHAnsi" w:cstheme="minorHAnsi"/>
        </w:rPr>
      </w:pPr>
      <w:r w:rsidRPr="005206BA">
        <w:rPr>
          <w:rFonts w:asciiTheme="minorHAnsi" w:hAnsiTheme="minorHAnsi" w:cstheme="minorHAnsi"/>
        </w:rPr>
        <w:t>AIS 2</w:t>
      </w:r>
    </w:p>
    <w:p w:rsidR="005206BA" w:rsidRPr="005206BA" w:rsidRDefault="005206BA" w:rsidP="00F674C3">
      <w:pPr>
        <w:pStyle w:val="ListParagraph"/>
        <w:widowControl w:val="0"/>
        <w:numPr>
          <w:ilvl w:val="0"/>
          <w:numId w:val="50"/>
        </w:numPr>
        <w:spacing w:line="200" w:lineRule="exact"/>
        <w:contextualSpacing/>
        <w:rPr>
          <w:rFonts w:asciiTheme="minorHAnsi" w:hAnsiTheme="minorHAnsi" w:cstheme="minorHAnsi"/>
        </w:rPr>
      </w:pPr>
      <w:r w:rsidRPr="005206BA">
        <w:rPr>
          <w:rFonts w:asciiTheme="minorHAnsi" w:hAnsiTheme="minorHAnsi" w:cstheme="minorHAnsi"/>
        </w:rPr>
        <w:t>ASM 1</w:t>
      </w:r>
    </w:p>
    <w:p w:rsidR="005206BA" w:rsidRPr="005206BA" w:rsidRDefault="005206BA" w:rsidP="00F674C3">
      <w:pPr>
        <w:pStyle w:val="ListParagraph"/>
        <w:widowControl w:val="0"/>
        <w:numPr>
          <w:ilvl w:val="0"/>
          <w:numId w:val="50"/>
        </w:numPr>
        <w:spacing w:line="200" w:lineRule="exact"/>
        <w:contextualSpacing/>
        <w:rPr>
          <w:rFonts w:asciiTheme="minorHAnsi" w:hAnsiTheme="minorHAnsi" w:cstheme="minorHAnsi"/>
        </w:rPr>
      </w:pPr>
      <w:r w:rsidRPr="005206BA">
        <w:rPr>
          <w:rFonts w:asciiTheme="minorHAnsi" w:hAnsiTheme="minorHAnsi" w:cstheme="minorHAnsi"/>
        </w:rPr>
        <w:t>ASM 2</w:t>
      </w:r>
    </w:p>
    <w:p w:rsidR="005206BA" w:rsidRPr="005206BA" w:rsidRDefault="005206BA" w:rsidP="00F674C3">
      <w:pPr>
        <w:pStyle w:val="ListParagraph"/>
        <w:widowControl w:val="0"/>
        <w:numPr>
          <w:ilvl w:val="0"/>
          <w:numId w:val="50"/>
        </w:numPr>
        <w:spacing w:line="200" w:lineRule="exact"/>
        <w:contextualSpacing/>
        <w:rPr>
          <w:rFonts w:asciiTheme="minorHAnsi" w:hAnsiTheme="minorHAnsi" w:cstheme="minorHAnsi"/>
        </w:rPr>
      </w:pPr>
      <w:r w:rsidRPr="005206BA">
        <w:rPr>
          <w:rFonts w:asciiTheme="minorHAnsi" w:hAnsiTheme="minorHAnsi" w:cstheme="minorHAnsi"/>
        </w:rPr>
        <w:t>VDE 25 / 50 / 100</w:t>
      </w:r>
    </w:p>
    <w:p w:rsidR="005206BA" w:rsidRPr="005206BA" w:rsidRDefault="005206BA" w:rsidP="005206BA">
      <w:pPr>
        <w:spacing w:line="200" w:lineRule="exact"/>
        <w:rPr>
          <w:rFonts w:asciiTheme="minorHAnsi" w:hAnsiTheme="minorHAnsi" w:cstheme="minorHAnsi"/>
        </w:rPr>
      </w:pPr>
    </w:p>
    <w:p w:rsidR="005206BA" w:rsidRPr="005206BA" w:rsidRDefault="005206BA" w:rsidP="005206BA">
      <w:pPr>
        <w:spacing w:line="200" w:lineRule="exact"/>
        <w:rPr>
          <w:rFonts w:asciiTheme="minorHAnsi" w:hAnsiTheme="minorHAnsi" w:cstheme="minorHAnsi"/>
        </w:rPr>
      </w:pPr>
      <w:r w:rsidRPr="005206BA">
        <w:rPr>
          <w:rFonts w:asciiTheme="minorHAnsi" w:hAnsiTheme="minorHAnsi" w:cstheme="minorHAnsi"/>
        </w:rPr>
        <w:t>Check that an AIS Tx will always pre-empt an ASM or VDE transmission.</w:t>
      </w:r>
    </w:p>
    <w:p w:rsidR="005206BA" w:rsidRPr="005206BA" w:rsidRDefault="005206BA" w:rsidP="005206BA">
      <w:pPr>
        <w:rPr>
          <w:rFonts w:asciiTheme="minorHAnsi" w:hAnsiTheme="minorHAnsi" w:cstheme="minorHAnsi"/>
        </w:rPr>
      </w:pPr>
    </w:p>
    <w:p w:rsidR="005206BA" w:rsidRPr="000308EA" w:rsidRDefault="00F674C3" w:rsidP="00F674C3">
      <w:pPr>
        <w:rPr>
          <w:rFonts w:asciiTheme="minorHAnsi" w:hAnsiTheme="minorHAnsi" w:cstheme="minorHAnsi"/>
          <w:i/>
        </w:rPr>
      </w:pPr>
      <w:r w:rsidRPr="000308EA">
        <w:rPr>
          <w:rFonts w:asciiTheme="minorHAnsi" w:hAnsiTheme="minorHAnsi" w:cstheme="minorHAnsi"/>
          <w:i/>
        </w:rPr>
        <w:t>Note</w:t>
      </w:r>
      <w:r w:rsidR="005206BA" w:rsidRPr="000308EA">
        <w:rPr>
          <w:rFonts w:asciiTheme="minorHAnsi" w:hAnsiTheme="minorHAnsi" w:cstheme="minorHAnsi"/>
          <w:i/>
        </w:rPr>
        <w:t>:</w:t>
      </w:r>
      <w:r w:rsidRPr="000308EA">
        <w:rPr>
          <w:rFonts w:asciiTheme="minorHAnsi" w:hAnsiTheme="minorHAnsi" w:cstheme="minorHAnsi"/>
          <w:i/>
        </w:rPr>
        <w:t xml:space="preserve">  Msg27 Tx on channels 75 and 76 needs to be </w:t>
      </w:r>
      <w:r w:rsidR="007044A5" w:rsidRPr="000308EA">
        <w:rPr>
          <w:rFonts w:asciiTheme="minorHAnsi" w:hAnsiTheme="minorHAnsi" w:cstheme="minorHAnsi"/>
          <w:i/>
        </w:rPr>
        <w:t>considered</w:t>
      </w:r>
    </w:p>
    <w:p w:rsidR="005206BA" w:rsidRPr="005206BA" w:rsidRDefault="005206BA" w:rsidP="005206BA">
      <w:pPr>
        <w:rPr>
          <w:rFonts w:asciiTheme="minorHAnsi" w:hAnsiTheme="minorHAnsi" w:cstheme="minorHAnsi"/>
        </w:rPr>
      </w:pPr>
    </w:p>
    <w:p w:rsidR="005206BA" w:rsidRPr="005206BA" w:rsidRDefault="005206BA">
      <w:pPr>
        <w:rPr>
          <w:rFonts w:asciiTheme="minorHAnsi" w:hAnsiTheme="minorHAnsi" w:cstheme="minorHAnsi"/>
        </w:rPr>
      </w:pPr>
    </w:p>
    <w:sectPr w:rsidR="005206BA" w:rsidRPr="005206BA" w:rsidSect="004B091C">
      <w:headerReference w:type="even" r:id="rId10"/>
      <w:headerReference w:type="default" r:id="rId11"/>
      <w:footerReference w:type="even" r:id="rId12"/>
      <w:footerReference w:type="default" r:id="rId13"/>
      <w:headerReference w:type="first" r:id="rId14"/>
      <w:footerReference w:type="first" r:id="rId15"/>
      <w:pgSz w:w="11906" w:h="16838"/>
      <w:pgMar w:top="720" w:right="720" w:bottom="720" w:left="720"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37986" w:rsidRDefault="00E37986" w:rsidP="005206BA">
      <w:r>
        <w:separator/>
      </w:r>
    </w:p>
  </w:endnote>
  <w:endnote w:type="continuationSeparator" w:id="0">
    <w:p w:rsidR="00E37986" w:rsidRDefault="00E37986" w:rsidP="005206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Helvetica">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5795C" w:rsidRDefault="0095795C">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93378063"/>
      <w:docPartObj>
        <w:docPartGallery w:val="Page Numbers (Bottom of Page)"/>
        <w:docPartUnique/>
      </w:docPartObj>
    </w:sdtPr>
    <w:sdtEndPr>
      <w:rPr>
        <w:color w:val="808080" w:themeColor="background1" w:themeShade="80"/>
        <w:spacing w:val="60"/>
      </w:rPr>
    </w:sdtEndPr>
    <w:sdtContent>
      <w:p w:rsidR="0095795C" w:rsidRDefault="0095795C">
        <w:pPr>
          <w:pStyle w:val="Footer"/>
          <w:pBdr>
            <w:top w:val="single" w:sz="4" w:space="1" w:color="D9D9D9" w:themeColor="background1" w:themeShade="D9"/>
          </w:pBdr>
          <w:jc w:val="right"/>
        </w:pPr>
        <w:r>
          <w:rPr>
            <w:noProof/>
            <w:lang w:val="en-IE" w:eastAsia="en-IE"/>
          </w:rPr>
          <mc:AlternateContent>
            <mc:Choice Requires="wpg">
              <w:drawing>
                <wp:anchor distT="0" distB="0" distL="114300" distR="114300" simplePos="0" relativeHeight="251671040" behindDoc="0" locked="0" layoutInCell="1" allowOverlap="1" wp14:anchorId="32699D9F" wp14:editId="18D0B8B4">
                  <wp:simplePos x="0" y="0"/>
                  <wp:positionH relativeFrom="column">
                    <wp:posOffset>-317133</wp:posOffset>
                  </wp:positionH>
                  <wp:positionV relativeFrom="paragraph">
                    <wp:posOffset>-104463</wp:posOffset>
                  </wp:positionV>
                  <wp:extent cx="7240193" cy="721698"/>
                  <wp:effectExtent l="0" t="0" r="0" b="2540"/>
                  <wp:wrapNone/>
                  <wp:docPr id="3" name="Group 3"/>
                  <wp:cNvGraphicFramePr/>
                  <a:graphic xmlns:a="http://schemas.openxmlformats.org/drawingml/2006/main">
                    <a:graphicData uri="http://schemas.microsoft.com/office/word/2010/wordprocessingGroup">
                      <wpg:wgp>
                        <wpg:cNvGrpSpPr/>
                        <wpg:grpSpPr>
                          <a:xfrm>
                            <a:off x="0" y="0"/>
                            <a:ext cx="7240193" cy="721698"/>
                            <a:chOff x="0" y="0"/>
                            <a:chExt cx="7240193" cy="721698"/>
                          </a:xfrm>
                        </wpg:grpSpPr>
                        <pic:pic xmlns:pic="http://schemas.openxmlformats.org/drawingml/2006/picture">
                          <pic:nvPicPr>
                            <pic:cNvPr id="4" name="Billede 4" descr="C:\Users\b002190\AppData\Local\Microsoft\Windows\Temporary Internet Files\Content.Word\Nyt billede (6).bmp"/>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57300" cy="719455"/>
                            </a:xfrm>
                            <a:prstGeom prst="rect">
                              <a:avLst/>
                            </a:prstGeom>
                            <a:noFill/>
                            <a:ln>
                              <a:noFill/>
                            </a:ln>
                          </pic:spPr>
                        </pic:pic>
                        <wpg:grpSp>
                          <wpg:cNvPr id="5" name="Group 5"/>
                          <wpg:cNvGrpSpPr/>
                          <wpg:grpSpPr>
                            <a:xfrm>
                              <a:off x="4455718" y="73998"/>
                              <a:ext cx="2784475" cy="647700"/>
                              <a:chOff x="0" y="-9525"/>
                              <a:chExt cx="2784475" cy="647700"/>
                            </a:xfrm>
                          </wpg:grpSpPr>
                          <wps:wsp>
                            <wps:cNvPr id="6" name="Tekstfelt 2"/>
                            <wps:cNvSpPr txBox="1">
                              <a:spLocks noChangeArrowheads="1"/>
                            </wps:cNvSpPr>
                            <wps:spPr bwMode="auto">
                              <a:xfrm>
                                <a:off x="0" y="-9525"/>
                                <a:ext cx="2057400" cy="647700"/>
                              </a:xfrm>
                              <a:prstGeom prst="rect">
                                <a:avLst/>
                              </a:prstGeom>
                              <a:noFill/>
                              <a:ln w="9525">
                                <a:noFill/>
                                <a:miter lim="800000"/>
                                <a:headEnd/>
                                <a:tailEnd/>
                              </a:ln>
                            </wps:spPr>
                            <wps:txbx>
                              <w:txbxContent>
                                <w:p w:rsidR="0095795C" w:rsidRPr="003160A6" w:rsidRDefault="0095795C" w:rsidP="004B091C">
                                  <w:pPr>
                                    <w:autoSpaceDE w:val="0"/>
                                    <w:autoSpaceDN w:val="0"/>
                                    <w:rPr>
                                      <w:color w:val="08374B"/>
                                      <w:sz w:val="16"/>
                                      <w:szCs w:val="20"/>
                                    </w:rPr>
                                  </w:pPr>
                                  <w:r w:rsidRPr="003160A6">
                                    <w:rPr>
                                      <w:color w:val="08374B"/>
                                      <w:sz w:val="16"/>
                                      <w:szCs w:val="20"/>
                                    </w:rPr>
                                    <w:t xml:space="preserve">“This project has received funding from the </w:t>
                                  </w:r>
                                  <w:r w:rsidRPr="003160A6">
                                    <w:rPr>
                                      <w:i/>
                                      <w:iCs/>
                                      <w:color w:val="08374B"/>
                                      <w:sz w:val="16"/>
                                      <w:szCs w:val="20"/>
                                    </w:rPr>
                                    <w:t xml:space="preserve">European Union’s Horizon 2020 research and innovation programme </w:t>
                                  </w:r>
                                  <w:r w:rsidRPr="003160A6">
                                    <w:rPr>
                                      <w:color w:val="08374B"/>
                                      <w:sz w:val="16"/>
                                      <w:szCs w:val="20"/>
                                    </w:rPr>
                                    <w:t>under grant agreement No 636329”.</w:t>
                                  </w:r>
                                </w:p>
                                <w:p w:rsidR="0095795C" w:rsidRPr="003160A6" w:rsidRDefault="0095795C" w:rsidP="004B091C">
                                  <w:pPr>
                                    <w:rPr>
                                      <w:color w:val="08374B"/>
                                      <w:sz w:val="20"/>
                                    </w:rPr>
                                  </w:pPr>
                                </w:p>
                              </w:txbxContent>
                            </wps:txbx>
                            <wps:bodyPr rot="0" vert="horz" wrap="square" lIns="91440" tIns="45720" rIns="91440" bIns="45720" anchor="t" anchorCtr="0">
                              <a:noAutofit/>
                            </wps:bodyPr>
                          </wps:wsp>
                          <pic:pic xmlns:pic="http://schemas.openxmlformats.org/drawingml/2006/picture">
                            <pic:nvPicPr>
                              <pic:cNvPr id="8" name="Billede 7"/>
                              <pic:cNvPicPr>
                                <a:picLocks noChangeAspect="1"/>
                              </pic:cNvPicPr>
                            </pic:nvPicPr>
                            <pic:blipFill>
                              <a:blip r:embed="rId2">
                                <a:extLst>
                                  <a:ext uri="{28A0092B-C50C-407E-A947-70E740481C1C}">
                                    <a14:useLocalDpi xmlns:a14="http://schemas.microsoft.com/office/drawing/2010/main" val="0"/>
                                  </a:ext>
                                </a:extLst>
                              </a:blip>
                              <a:srcRect/>
                              <a:stretch>
                                <a:fillRect/>
                              </a:stretch>
                            </pic:blipFill>
                            <pic:spPr bwMode="auto">
                              <a:xfrm>
                                <a:off x="1943100" y="19050"/>
                                <a:ext cx="841375" cy="572770"/>
                              </a:xfrm>
                              <a:prstGeom prst="rect">
                                <a:avLst/>
                              </a:prstGeom>
                              <a:noFill/>
                            </pic:spPr>
                          </pic:pic>
                        </wpg:grpSp>
                      </wpg:wgp>
                    </a:graphicData>
                  </a:graphic>
                </wp:anchor>
              </w:drawing>
            </mc:Choice>
            <mc:Fallback>
              <w:pict>
                <v:group w14:anchorId="32699D9F" id="Group 3" o:spid="_x0000_s1027" style="position:absolute;left:0;text-align:left;margin-left:-24.95pt;margin-top:-8.25pt;width:570.1pt;height:56.85pt;z-index:251671040" coordsize="72401,7216"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Billede 4" o:spid="_x0000_s1028" type="#_x0000_t75" style="position:absolute;width:12573;height:7194;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C9SjhTBAAAA2gAAAA8AAABkcnMvZG93bnJldi54bWxEj1FrwjAUhd8H/odwB75pWpEh1SibICp7&#10;GKv9AZfk2pY1NyWJtf57Mxjs8XDO+Q5nsxttJwbyoXWsIJ9nIIi1My3XCqrLYbYCESKywc4xKXhQ&#10;gN128rLBwrg7f9NQxlokCIcCFTQx9oWUQTdkMcxdT5y8q/MWY5K+lsbjPcFtJxdZ9iYttpwWGuxp&#10;35D+KW9WQXv89Ppc1bf860PqoQqd3Otcqenr+L4GEWmM/+G/9skoWMLvlXQD5PYJ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C9SjhTBAAAA2gAAAA8AAAAAAAAAAAAAAAAAnwIA&#10;AGRycy9kb3ducmV2LnhtbFBLBQYAAAAABAAEAPcAAACNAwAAAAA=&#10;">
                    <v:imagedata r:id="rId3" o:title="Nyt billede (6)"/>
                    <v:path arrowok="t"/>
                  </v:shape>
                  <v:group id="Group 5" o:spid="_x0000_s1029" style="position:absolute;left:44557;top:739;width:27844;height:6477" coordorigin=",-95" coordsize="27844,647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PdmDKMQAAADaAAAA&#10;DwAAAAAAAAAAAAAAAACqAgAAZHJzL2Rvd25yZXYueG1sUEsFBgAAAAAEAAQA+gAAAJsDAAAAAA==&#10;">
                    <v:shapetype id="_x0000_t202" coordsize="21600,21600" o:spt="202" path="m,l,21600r21600,l21600,xe">
                      <v:stroke joinstyle="miter"/>
                      <v:path gradientshapeok="t" o:connecttype="rect"/>
                    </v:shapetype>
                    <v:shape id="Tekstfelt 2" o:spid="_x0000_s1030" type="#_x0000_t202" style="position:absolute;top:-95;width:20574;height:647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airK8EA&#10;AADaAAAADwAAAGRycy9kb3ducmV2LnhtbESPT4vCMBTE78J+h/AWvGmysopWoywuC54U/4K3R/Ns&#10;i81LabK2fnsjCB6HmfkNM1u0thQ3qn3hWMNXX4EgTp0pONNw2P/1xiB8QDZYOiYNd/KwmH90ZpgY&#10;1/CWbruQiQhhn6CGPIQqkdKnOVn0fVcRR+/iaoshyjqTpsYmwm0pB0qNpMWC40KOFS1zSq+7f6vh&#10;uL6cT99qk/3aYdW4Vkm2E6l197P9mYII1IZ3+NVeGQ0jeF6JN0DOH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WoqyvBAAAA2gAAAA8AAAAAAAAAAAAAAAAAmAIAAGRycy9kb3du&#10;cmV2LnhtbFBLBQYAAAAABAAEAPUAAACGAwAAAAA=&#10;" filled="f" stroked="f">
                      <v:textbox>
                        <w:txbxContent>
                          <w:p w:rsidR="0095795C" w:rsidRPr="003160A6" w:rsidRDefault="0095795C" w:rsidP="004B091C">
                            <w:pPr>
                              <w:autoSpaceDE w:val="0"/>
                              <w:autoSpaceDN w:val="0"/>
                              <w:rPr>
                                <w:color w:val="08374B"/>
                                <w:sz w:val="16"/>
                                <w:szCs w:val="20"/>
                              </w:rPr>
                            </w:pPr>
                            <w:r w:rsidRPr="003160A6">
                              <w:rPr>
                                <w:color w:val="08374B"/>
                                <w:sz w:val="16"/>
                                <w:szCs w:val="20"/>
                              </w:rPr>
                              <w:t xml:space="preserve">“This project has received funding from the </w:t>
                            </w:r>
                            <w:r w:rsidRPr="003160A6">
                              <w:rPr>
                                <w:i/>
                                <w:iCs/>
                                <w:color w:val="08374B"/>
                                <w:sz w:val="16"/>
                                <w:szCs w:val="20"/>
                              </w:rPr>
                              <w:t xml:space="preserve">European Union’s Horizon 2020 research and innovation programme </w:t>
                            </w:r>
                            <w:r w:rsidRPr="003160A6">
                              <w:rPr>
                                <w:color w:val="08374B"/>
                                <w:sz w:val="16"/>
                                <w:szCs w:val="20"/>
                              </w:rPr>
                              <w:t>under grant agreement No 636329”.</w:t>
                            </w:r>
                          </w:p>
                          <w:p w:rsidR="0095795C" w:rsidRPr="003160A6" w:rsidRDefault="0095795C" w:rsidP="004B091C">
                            <w:pPr>
                              <w:rPr>
                                <w:color w:val="08374B"/>
                                <w:sz w:val="20"/>
                              </w:rPr>
                            </w:pPr>
                          </w:p>
                        </w:txbxContent>
                      </v:textbox>
                    </v:shape>
                    <v:shape id="Billede 7" o:spid="_x0000_s1031" type="#_x0000_t75" style="position:absolute;left:19431;top:190;width:8413;height:5728;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F4GHE3CAAAA2gAAAA8AAABkcnMvZG93bnJldi54bWxEj82LwjAUxO+C/0N4gjdN3YMf1SgirGwP&#10;Hvw46O3RPJtq81KarNb/3ggLexxmfjPMYtXaSjyo8aVjBaNhAoI4d7rkQsHp+D2YgvABWWPlmBS8&#10;yMNq2e0sMNXuyXt6HEIhYgn7FBWYEOpUSp8bsuiHriaO3tU1FkOUTSF1g89Ybiv5lSRjabHkuGCw&#10;po2h/H74tQqmSbC8NbvJ7kZHl11m2XmyzZTq99r1HESgNvyH/+gfHTn4XIk3QC7fAA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BeBhxNwgAAANoAAAAPAAAAAAAAAAAAAAAAAJ8C&#10;AABkcnMvZG93bnJldi54bWxQSwUGAAAAAAQABAD3AAAAjgMAAAAA&#10;">
                      <v:imagedata r:id="rId4" o:title=""/>
                      <v:path arrowok="t"/>
                    </v:shape>
                  </v:group>
                </v:group>
              </w:pict>
            </mc:Fallback>
          </mc:AlternateContent>
        </w:r>
        <w:r>
          <w:fldChar w:fldCharType="begin"/>
        </w:r>
        <w:r>
          <w:instrText xml:space="preserve"> PAGE   \* MERGEFORMAT </w:instrText>
        </w:r>
        <w:r>
          <w:fldChar w:fldCharType="separate"/>
        </w:r>
        <w:r w:rsidR="008748D6">
          <w:rPr>
            <w:noProof/>
          </w:rPr>
          <w:t>15</w:t>
        </w:r>
        <w:r>
          <w:rPr>
            <w:noProof/>
          </w:rPr>
          <w:fldChar w:fldCharType="end"/>
        </w:r>
        <w:r>
          <w:t xml:space="preserve"> | </w:t>
        </w:r>
        <w:r>
          <w:rPr>
            <w:color w:val="808080" w:themeColor="background1" w:themeShade="80"/>
            <w:spacing w:val="60"/>
          </w:rPr>
          <w:t>Page</w:t>
        </w:r>
      </w:p>
    </w:sdtContent>
  </w:sdt>
  <w:p w:rsidR="0095795C" w:rsidRDefault="0095795C">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5795C" w:rsidRDefault="0095795C">
    <w:pPr>
      <w:pStyle w:val="Footer"/>
    </w:pPr>
    <w:r>
      <w:rPr>
        <w:noProof/>
        <w:lang w:val="en-IE" w:eastAsia="en-IE"/>
      </w:rPr>
      <mc:AlternateContent>
        <mc:Choice Requires="wpg">
          <w:drawing>
            <wp:anchor distT="0" distB="0" distL="114300" distR="114300" simplePos="0" relativeHeight="251673088" behindDoc="0" locked="0" layoutInCell="1" allowOverlap="1" wp14:anchorId="75EBB7B0" wp14:editId="6EF2E2C8">
              <wp:simplePos x="0" y="0"/>
              <wp:positionH relativeFrom="column">
                <wp:posOffset>-301276</wp:posOffset>
              </wp:positionH>
              <wp:positionV relativeFrom="paragraph">
                <wp:posOffset>-206137</wp:posOffset>
              </wp:positionV>
              <wp:extent cx="7240193" cy="721698"/>
              <wp:effectExtent l="0" t="0" r="0" b="2540"/>
              <wp:wrapNone/>
              <wp:docPr id="7" name="Group 7"/>
              <wp:cNvGraphicFramePr/>
              <a:graphic xmlns:a="http://schemas.openxmlformats.org/drawingml/2006/main">
                <a:graphicData uri="http://schemas.microsoft.com/office/word/2010/wordprocessingGroup">
                  <wpg:wgp>
                    <wpg:cNvGrpSpPr/>
                    <wpg:grpSpPr>
                      <a:xfrm>
                        <a:off x="0" y="0"/>
                        <a:ext cx="7240193" cy="721698"/>
                        <a:chOff x="0" y="0"/>
                        <a:chExt cx="7240193" cy="721698"/>
                      </a:xfrm>
                    </wpg:grpSpPr>
                    <pic:pic xmlns:pic="http://schemas.openxmlformats.org/drawingml/2006/picture">
                      <pic:nvPicPr>
                        <pic:cNvPr id="9" name="Billede 4" descr="C:\Users\b002190\AppData\Local\Microsoft\Windows\Temporary Internet Files\Content.Word\Nyt billede (6).bmp"/>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57300" cy="719455"/>
                        </a:xfrm>
                        <a:prstGeom prst="rect">
                          <a:avLst/>
                        </a:prstGeom>
                        <a:noFill/>
                        <a:ln>
                          <a:noFill/>
                        </a:ln>
                      </pic:spPr>
                    </pic:pic>
                    <wpg:grpSp>
                      <wpg:cNvPr id="10" name="Group 10"/>
                      <wpg:cNvGrpSpPr/>
                      <wpg:grpSpPr>
                        <a:xfrm>
                          <a:off x="4455718" y="73998"/>
                          <a:ext cx="2784475" cy="647700"/>
                          <a:chOff x="0" y="-9525"/>
                          <a:chExt cx="2784475" cy="647700"/>
                        </a:xfrm>
                      </wpg:grpSpPr>
                      <wps:wsp>
                        <wps:cNvPr id="11" name="Tekstfelt 2"/>
                        <wps:cNvSpPr txBox="1">
                          <a:spLocks noChangeArrowheads="1"/>
                        </wps:cNvSpPr>
                        <wps:spPr bwMode="auto">
                          <a:xfrm>
                            <a:off x="0" y="-9525"/>
                            <a:ext cx="2057400" cy="647700"/>
                          </a:xfrm>
                          <a:prstGeom prst="rect">
                            <a:avLst/>
                          </a:prstGeom>
                          <a:noFill/>
                          <a:ln w="9525">
                            <a:noFill/>
                            <a:miter lim="800000"/>
                            <a:headEnd/>
                            <a:tailEnd/>
                          </a:ln>
                        </wps:spPr>
                        <wps:txbx>
                          <w:txbxContent>
                            <w:p w:rsidR="0095795C" w:rsidRPr="003160A6" w:rsidRDefault="0095795C" w:rsidP="004B091C">
                              <w:pPr>
                                <w:autoSpaceDE w:val="0"/>
                                <w:autoSpaceDN w:val="0"/>
                                <w:rPr>
                                  <w:color w:val="08374B"/>
                                  <w:sz w:val="16"/>
                                  <w:szCs w:val="20"/>
                                </w:rPr>
                              </w:pPr>
                              <w:r w:rsidRPr="003160A6">
                                <w:rPr>
                                  <w:color w:val="08374B"/>
                                  <w:sz w:val="16"/>
                                  <w:szCs w:val="20"/>
                                </w:rPr>
                                <w:t xml:space="preserve">“This project has received funding from the </w:t>
                              </w:r>
                              <w:r w:rsidRPr="003160A6">
                                <w:rPr>
                                  <w:i/>
                                  <w:iCs/>
                                  <w:color w:val="08374B"/>
                                  <w:sz w:val="16"/>
                                  <w:szCs w:val="20"/>
                                </w:rPr>
                                <w:t xml:space="preserve">European Union’s Horizon 2020 research and innovation programme </w:t>
                              </w:r>
                              <w:r w:rsidRPr="003160A6">
                                <w:rPr>
                                  <w:color w:val="08374B"/>
                                  <w:sz w:val="16"/>
                                  <w:szCs w:val="20"/>
                                </w:rPr>
                                <w:t>under grant agreement No 636329”.</w:t>
                              </w:r>
                            </w:p>
                            <w:p w:rsidR="0095795C" w:rsidRPr="003160A6" w:rsidRDefault="0095795C" w:rsidP="004B091C">
                              <w:pPr>
                                <w:rPr>
                                  <w:color w:val="08374B"/>
                                  <w:sz w:val="20"/>
                                </w:rPr>
                              </w:pPr>
                            </w:p>
                          </w:txbxContent>
                        </wps:txbx>
                        <wps:bodyPr rot="0" vert="horz" wrap="square" lIns="91440" tIns="45720" rIns="91440" bIns="45720" anchor="t" anchorCtr="0">
                          <a:noAutofit/>
                        </wps:bodyPr>
                      </wps:wsp>
                      <pic:pic xmlns:pic="http://schemas.openxmlformats.org/drawingml/2006/picture">
                        <pic:nvPicPr>
                          <pic:cNvPr id="12" name="Billede 7"/>
                          <pic:cNvPicPr>
                            <a:picLocks noChangeAspect="1"/>
                          </pic:cNvPicPr>
                        </pic:nvPicPr>
                        <pic:blipFill>
                          <a:blip r:embed="rId2">
                            <a:extLst>
                              <a:ext uri="{28A0092B-C50C-407E-A947-70E740481C1C}">
                                <a14:useLocalDpi xmlns:a14="http://schemas.microsoft.com/office/drawing/2010/main" val="0"/>
                              </a:ext>
                            </a:extLst>
                          </a:blip>
                          <a:srcRect/>
                          <a:stretch>
                            <a:fillRect/>
                          </a:stretch>
                        </pic:blipFill>
                        <pic:spPr bwMode="auto">
                          <a:xfrm>
                            <a:off x="1943100" y="19050"/>
                            <a:ext cx="841375" cy="572770"/>
                          </a:xfrm>
                          <a:prstGeom prst="rect">
                            <a:avLst/>
                          </a:prstGeom>
                          <a:noFill/>
                        </pic:spPr>
                      </pic:pic>
                    </wpg:grpSp>
                  </wpg:wgp>
                </a:graphicData>
              </a:graphic>
            </wp:anchor>
          </w:drawing>
        </mc:Choice>
        <mc:Fallback>
          <w:pict>
            <v:group w14:anchorId="75EBB7B0" id="Group 7" o:spid="_x0000_s1032" style="position:absolute;margin-left:-23.7pt;margin-top:-16.25pt;width:570.1pt;height:56.85pt;z-index:251673088" coordsize="72401,7216"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Billede 4" o:spid="_x0000_s1033" type="#_x0000_t75" style="position:absolute;width:12573;height:7194;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MFTIYrCAAAA2gAAAA8AAABkcnMvZG93bnJldi54bWxEj0FrwkAUhO8F/8PyCt50Ew9So6u0gqj0&#10;UBrzAx67zyQ0+zbsrjH+e7dQ6HGYmW+YzW60nRjIh9axgnyegSDWzrRcK6guh9kbiBCRDXaOScGD&#10;Auy2k5cNFsbd+ZuGMtYiQTgUqKCJsS+kDLohi2HueuLkXZ23GJP0tTQe7wluO7nIsqW02HJaaLCn&#10;fUP6p7xZBe3x0+tzVd/yrw+phyp0cq9zpaav4/saRKQx/of/2iejYAW/V9INkNsnAA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DBUyGKwgAAANoAAAAPAAAAAAAAAAAAAAAAAJ8C&#10;AABkcnMvZG93bnJldi54bWxQSwUGAAAAAAQABAD3AAAAjgMAAAAA&#10;">
                <v:imagedata r:id="rId3" o:title="Nyt billede (6)"/>
                <v:path arrowok="t"/>
              </v:shape>
              <v:group id="Group 10" o:spid="_x0000_s1034" style="position:absolute;left:44557;top:739;width:27844;height:6477" coordorigin=",-95" coordsize="27844,647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O09whrFAAAA2wAA&#10;AA8AAAAAAAAAAAAAAAAAqgIAAGRycy9kb3ducmV2LnhtbFBLBQYAAAAABAAEAPoAAACcAwAAAAA=&#10;">
                <v:shapetype id="_x0000_t202" coordsize="21600,21600" o:spt="202" path="m,l,21600r21600,l21600,xe">
                  <v:stroke joinstyle="miter"/>
                  <v:path gradientshapeok="t" o:connecttype="rect"/>
                </v:shapetype>
                <v:shape id="Tekstfelt 2" o:spid="_x0000_s1035" type="#_x0000_t202" style="position:absolute;top:-95;width:20574;height:647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8xwYsAA&#10;AADbAAAADwAAAGRycy9kb3ducmV2LnhtbERPS4vCMBC+C/6HMII3TRQVtxpFFMGTi49d2NvQjG2x&#10;mZQm2vrvNwsL3ubje85y3dpSPKn2hWMNo6ECQZw6U3Cm4XrZD+YgfEA2WDomDS/ysF51O0tMjGv4&#10;RM9zyEQMYZ+ghjyEKpHSpzlZ9ENXEUfu5mqLIcI6k6bGJobbUo6VmkmLBceGHCva5pTezw+r4et4&#10;+/meqM9sZ6dV41ol2X5Irfu9drMAEagNb/G/+2Di/BH8/RIPkKtf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M8xwYsAAAADbAAAADwAAAAAAAAAAAAAAAACYAgAAZHJzL2Rvd25y&#10;ZXYueG1sUEsFBgAAAAAEAAQA9QAAAIUDAAAAAA==&#10;" filled="f" stroked="f">
                  <v:textbox>
                    <w:txbxContent>
                      <w:p w:rsidR="0095795C" w:rsidRPr="003160A6" w:rsidRDefault="0095795C" w:rsidP="004B091C">
                        <w:pPr>
                          <w:autoSpaceDE w:val="0"/>
                          <w:autoSpaceDN w:val="0"/>
                          <w:rPr>
                            <w:color w:val="08374B"/>
                            <w:sz w:val="16"/>
                            <w:szCs w:val="20"/>
                          </w:rPr>
                        </w:pPr>
                        <w:r w:rsidRPr="003160A6">
                          <w:rPr>
                            <w:color w:val="08374B"/>
                            <w:sz w:val="16"/>
                            <w:szCs w:val="20"/>
                          </w:rPr>
                          <w:t xml:space="preserve">“This project has received funding from the </w:t>
                        </w:r>
                        <w:r w:rsidRPr="003160A6">
                          <w:rPr>
                            <w:i/>
                            <w:iCs/>
                            <w:color w:val="08374B"/>
                            <w:sz w:val="16"/>
                            <w:szCs w:val="20"/>
                          </w:rPr>
                          <w:t xml:space="preserve">European Union’s Horizon 2020 research and innovation programme </w:t>
                        </w:r>
                        <w:r w:rsidRPr="003160A6">
                          <w:rPr>
                            <w:color w:val="08374B"/>
                            <w:sz w:val="16"/>
                            <w:szCs w:val="20"/>
                          </w:rPr>
                          <w:t>under grant agreement No 636329”.</w:t>
                        </w:r>
                      </w:p>
                      <w:p w:rsidR="0095795C" w:rsidRPr="003160A6" w:rsidRDefault="0095795C" w:rsidP="004B091C">
                        <w:pPr>
                          <w:rPr>
                            <w:color w:val="08374B"/>
                            <w:sz w:val="20"/>
                          </w:rPr>
                        </w:pPr>
                      </w:p>
                    </w:txbxContent>
                  </v:textbox>
                </v:shape>
                <v:shape id="Billede 7" o:spid="_x0000_s1036" type="#_x0000_t75" style="position:absolute;left:19431;top:190;width:8413;height:5728;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DFsC2XCAAAA2wAAAA8AAABkcnMvZG93bnJldi54bWxETz1vwjAQ3SvxH6xD6lacMjQ0xaCqUhEZ&#10;MkA6tNspvsZp43MUmyT8e4yExHZP7/PW28m2YqDeN44VPC8SEMSV0w3XCr7Kz6cVCB+QNbaOScGZ&#10;PGw3s4c1ZtqNfKDhGGoRQ9hnqMCE0GVS+sqQRb9wHXHkfl1vMUTY11L3OMZw28plkrxIiw3HBoMd&#10;fRiq/o8nq2CVBMs7U6TFH5Uu/3nNv9NdrtTjfHp/AxFoCnfxzb3Xcf4Srr/EA+TmAg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AxbAtlwgAAANsAAAAPAAAAAAAAAAAAAAAAAJ8C&#10;AABkcnMvZG93bnJldi54bWxQSwUGAAAAAAQABAD3AAAAjgMAAAAA&#10;">
                  <v:imagedata r:id="rId4" o:title=""/>
                  <v:path arrowok="t"/>
                </v:shape>
              </v:group>
            </v:group>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37986" w:rsidRDefault="00E37986" w:rsidP="005206BA">
      <w:r>
        <w:separator/>
      </w:r>
    </w:p>
  </w:footnote>
  <w:footnote w:type="continuationSeparator" w:id="0">
    <w:p w:rsidR="00E37986" w:rsidRDefault="00E37986" w:rsidP="005206BA">
      <w:r>
        <w:continuationSeparator/>
      </w:r>
    </w:p>
  </w:footnote>
  <w:footnote w:id="1">
    <w:p w:rsidR="0095795C" w:rsidRPr="00A7190C" w:rsidRDefault="0095795C" w:rsidP="005206BA">
      <w:pPr>
        <w:pStyle w:val="FootnoteText"/>
        <w:rPr>
          <w:lang w:val="en-US"/>
        </w:rPr>
      </w:pPr>
      <w:r>
        <w:rPr>
          <w:rStyle w:val="FootnoteReference"/>
        </w:rPr>
        <w:footnoteRef/>
      </w:r>
      <w:r>
        <w:t xml:space="preserve"> </w:t>
      </w:r>
      <w:r>
        <w:rPr>
          <w:lang w:val="en-US"/>
        </w:rPr>
        <w:t>IEC 61993, clause 9.1.1.2 Power supply refers to IEC 60945.  IEC 60945, clause 5.2.1 specifies 3% on nominal power supply voltage (24VDC?)</w:t>
      </w:r>
    </w:p>
  </w:footnote>
  <w:footnote w:id="2">
    <w:p w:rsidR="0095795C" w:rsidRPr="007A339E" w:rsidRDefault="0095795C" w:rsidP="005206BA">
      <w:pPr>
        <w:pStyle w:val="FootnoteText"/>
        <w:rPr>
          <w:lang w:val="en-US"/>
        </w:rPr>
      </w:pPr>
      <w:r>
        <w:rPr>
          <w:rStyle w:val="FootnoteReference"/>
        </w:rPr>
        <w:footnoteRef/>
      </w:r>
      <w:r>
        <w:t xml:space="preserve"> </w:t>
      </w:r>
      <w:r>
        <w:rPr>
          <w:lang w:val="en-US"/>
        </w:rPr>
        <w:t>IEC 60945, clause 5.2.2 specifies +30% / -10% of nominal supply voltage.</w:t>
      </w:r>
    </w:p>
  </w:footnote>
  <w:footnote w:id="3">
    <w:p w:rsidR="0095795C" w:rsidRPr="00CA32F0" w:rsidRDefault="0095795C" w:rsidP="005206BA">
      <w:pPr>
        <w:pStyle w:val="FootnoteText"/>
        <w:rPr>
          <w:lang w:val="en-US"/>
        </w:rPr>
      </w:pPr>
      <w:r>
        <w:rPr>
          <w:rStyle w:val="FootnoteReference"/>
        </w:rPr>
        <w:footnoteRef/>
      </w:r>
      <w:r>
        <w:t xml:space="preserve"> </w:t>
      </w:r>
      <w:r>
        <w:rPr>
          <w:lang w:val="en-US"/>
        </w:rPr>
        <w:t xml:space="preserve">An external signal must be made available for this test.  </w:t>
      </w:r>
    </w:p>
  </w:footnote>
  <w:footnote w:id="4">
    <w:p w:rsidR="0095795C" w:rsidRPr="00204812" w:rsidRDefault="0095795C" w:rsidP="005206BA">
      <w:pPr>
        <w:pStyle w:val="FootnoteText"/>
        <w:rPr>
          <w:lang w:val="en-US"/>
        </w:rPr>
      </w:pPr>
      <w:r>
        <w:rPr>
          <w:rStyle w:val="FootnoteReference"/>
        </w:rPr>
        <w:footnoteRef/>
      </w:r>
      <w:r>
        <w:t xml:space="preserve"> </w:t>
      </w:r>
      <w:r>
        <w:rPr>
          <w:lang w:val="en-US"/>
        </w:rPr>
        <w:t>ASM, QPSK, 25 kHz, no coding.</w:t>
      </w:r>
    </w:p>
  </w:footnote>
  <w:footnote w:id="5">
    <w:p w:rsidR="0095795C" w:rsidRPr="0042670C" w:rsidRDefault="0095795C" w:rsidP="005206BA">
      <w:pPr>
        <w:pStyle w:val="FootnoteText"/>
        <w:rPr>
          <w:lang w:val="en-US"/>
        </w:rPr>
      </w:pPr>
      <w:r>
        <w:rPr>
          <w:rStyle w:val="FootnoteReference"/>
        </w:rPr>
        <w:footnoteRef/>
      </w:r>
      <w:r>
        <w:t xml:space="preserve"> </w:t>
      </w:r>
      <w:r>
        <w:rPr>
          <w:lang w:val="en-US"/>
        </w:rPr>
        <w:t>QPSK, no coding.</w:t>
      </w:r>
    </w:p>
  </w:footnote>
  <w:footnote w:id="6">
    <w:p w:rsidR="0095795C" w:rsidRPr="0042670C" w:rsidRDefault="0095795C" w:rsidP="005206BA">
      <w:pPr>
        <w:pStyle w:val="FootnoteText"/>
        <w:rPr>
          <w:lang w:val="en-US"/>
        </w:rPr>
      </w:pPr>
      <w:r>
        <w:rPr>
          <w:rStyle w:val="FootnoteReference"/>
        </w:rPr>
        <w:footnoteRef/>
      </w:r>
      <w:r>
        <w:t xml:space="preserve"> </w:t>
      </w:r>
      <w:r>
        <w:rPr>
          <w:lang w:val="en-US"/>
        </w:rPr>
        <w:t>8PSK, no coding.</w:t>
      </w:r>
    </w:p>
  </w:footnote>
  <w:footnote w:id="7">
    <w:p w:rsidR="0095795C" w:rsidRPr="0042670C" w:rsidRDefault="0095795C" w:rsidP="005206BA">
      <w:pPr>
        <w:pStyle w:val="FootnoteText"/>
        <w:rPr>
          <w:lang w:val="en-US"/>
        </w:rPr>
      </w:pPr>
      <w:r>
        <w:rPr>
          <w:rStyle w:val="FootnoteReference"/>
        </w:rPr>
        <w:footnoteRef/>
      </w:r>
      <w:r>
        <w:t xml:space="preserve"> </w:t>
      </w:r>
      <w:r>
        <w:rPr>
          <w:lang w:val="en-US"/>
        </w:rPr>
        <w:t>16QAM, no coding.</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5795C" w:rsidRDefault="0095795C">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1451047" o:spid="_x0000_s2050" type="#_x0000_t136" style="position:absolute;margin-left:0;margin-top:0;width:655.8pt;height:81.95pt;rotation:315;z-index:-251639296;mso-position-horizontal:center;mso-position-horizontal-relative:margin;mso-position-vertical:center;mso-position-vertical-relative:margin" o:allowincell="f" fillcolor="silver" stroked="f">
          <v:fill opacity=".5"/>
          <v:textpath style="font-family:&quot;Calibri&quot;;font-size:1pt" string="IALA working document"/>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5795C" w:rsidRDefault="0095795C">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1451048" o:spid="_x0000_s2051" type="#_x0000_t136" style="position:absolute;margin-left:0;margin-top:0;width:655.8pt;height:81.95pt;rotation:315;z-index:-251637248;mso-position-horizontal:center;mso-position-horizontal-relative:margin;mso-position-vertical:center;mso-position-vertical-relative:margin" o:allowincell="f" fillcolor="silver" stroked="f">
          <v:fill opacity=".5"/>
          <v:textpath style="font-family:&quot;Calibri&quot;;font-size:1pt" string="IALA working document"/>
          <w10:wrap anchorx="margin" anchory="margin"/>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5795C" w:rsidRDefault="0095795C">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1451046" o:spid="_x0000_s2049" type="#_x0000_t136" style="position:absolute;margin-left:0;margin-top:0;width:655.8pt;height:81.95pt;rotation:315;z-index:-251641344;mso-position-horizontal:center;mso-position-horizontal-relative:margin;mso-position-vertical:center;mso-position-vertical-relative:margin" o:allowincell="f" fillcolor="silver" stroked="f">
          <v:fill opacity=".5"/>
          <v:textpath style="font-family:&quot;Calibri&quot;;font-size:1pt" string="IALA working document"/>
          <w10:wrap anchorx="margin" anchory="margin"/>
        </v:shape>
      </w:pict>
    </w:r>
    <w:r>
      <w:rPr>
        <w:noProof/>
        <w:lang w:val="en-IE" w:eastAsia="en-IE"/>
      </w:rPr>
      <w:drawing>
        <wp:anchor distT="0" distB="0" distL="114300" distR="114300" simplePos="0" relativeHeight="251672064" behindDoc="0" locked="0" layoutInCell="1" allowOverlap="1" wp14:anchorId="725EFDD1" wp14:editId="413C228D">
          <wp:simplePos x="0" y="0"/>
          <wp:positionH relativeFrom="column">
            <wp:posOffset>1707232</wp:posOffset>
          </wp:positionH>
          <wp:positionV relativeFrom="paragraph">
            <wp:posOffset>-761794</wp:posOffset>
          </wp:positionV>
          <wp:extent cx="3444875" cy="1972310"/>
          <wp:effectExtent l="0" t="0" r="3175" b="8890"/>
          <wp:wrapSquare wrapText="bothSides"/>
          <wp:docPr id="14" name="Billede 28" descr="C:\Users\b002190\AppData\Local\Microsoft\Windows\Temporary Internet Files\Content.Word\Nyt billede (6).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C:\Users\b002190\AppData\Local\Microsoft\Windows\Temporary Internet Files\Content.Word\Nyt billede (6).bmp"/>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444875" cy="1972310"/>
                  </a:xfrm>
                  <a:prstGeom prst="rect">
                    <a:avLst/>
                  </a:prstGeom>
                  <a:noFill/>
                  <a:ln>
                    <a:noFill/>
                  </a:ln>
                </pic:spPr>
              </pic:pic>
            </a:graphicData>
          </a:graphic>
        </wp:anchor>
      </w:drawing>
    </w:r>
  </w:p>
  <w:p w:rsidR="0095795C" w:rsidRDefault="0095795C">
    <w:pPr>
      <w:pStyle w:val="Header"/>
    </w:pPr>
  </w:p>
  <w:p w:rsidR="0095795C" w:rsidRDefault="0095795C">
    <w:pPr>
      <w:pStyle w:val="Header"/>
    </w:pPr>
  </w:p>
  <w:p w:rsidR="0095795C" w:rsidRDefault="0095795C">
    <w:pPr>
      <w:pStyle w:val="Header"/>
    </w:pPr>
  </w:p>
  <w:p w:rsidR="0095795C" w:rsidRDefault="0095795C">
    <w:pPr>
      <w:pStyle w:val="Header"/>
    </w:pPr>
  </w:p>
  <w:p w:rsidR="0095795C" w:rsidRDefault="0095795C">
    <w:pPr>
      <w:pStyle w:val="Header"/>
    </w:pPr>
  </w:p>
  <w:p w:rsidR="0095795C" w:rsidRDefault="0095795C">
    <w:pPr>
      <w:pStyle w:val="Header"/>
    </w:pPr>
  </w:p>
  <w:p w:rsidR="0095795C" w:rsidRDefault="0095795C">
    <w:pPr>
      <w:pStyle w:val="Header"/>
    </w:pPr>
  </w:p>
  <w:p w:rsidR="0095795C" w:rsidRDefault="0095795C">
    <w:pPr>
      <w:pStyle w:val="Header"/>
    </w:pPr>
  </w:p>
  <w:p w:rsidR="0095795C" w:rsidRDefault="0095795C">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5D8EAB94"/>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C986BAC8"/>
    <w:lvl w:ilvl="0">
      <w:start w:val="1"/>
      <w:numFmt w:val="decimal"/>
      <w:lvlText w:val="%1."/>
      <w:lvlJc w:val="left"/>
      <w:pPr>
        <w:tabs>
          <w:tab w:val="num" w:pos="1492"/>
        </w:tabs>
        <w:ind w:left="1492" w:hanging="360"/>
      </w:pPr>
    </w:lvl>
  </w:abstractNum>
  <w:abstractNum w:abstractNumId="2">
    <w:nsid w:val="FFFFFF7D"/>
    <w:multiLevelType w:val="singleLevel"/>
    <w:tmpl w:val="24CE62E2"/>
    <w:lvl w:ilvl="0">
      <w:start w:val="1"/>
      <w:numFmt w:val="decimal"/>
      <w:lvlText w:val="%1."/>
      <w:lvlJc w:val="left"/>
      <w:pPr>
        <w:tabs>
          <w:tab w:val="num" w:pos="1209"/>
        </w:tabs>
        <w:ind w:left="1209" w:hanging="360"/>
      </w:pPr>
    </w:lvl>
  </w:abstractNum>
  <w:abstractNum w:abstractNumId="3">
    <w:nsid w:val="FFFFFF7E"/>
    <w:multiLevelType w:val="singleLevel"/>
    <w:tmpl w:val="F81862F8"/>
    <w:lvl w:ilvl="0">
      <w:start w:val="1"/>
      <w:numFmt w:val="decimal"/>
      <w:lvlText w:val="%1."/>
      <w:lvlJc w:val="left"/>
      <w:pPr>
        <w:tabs>
          <w:tab w:val="num" w:pos="926"/>
        </w:tabs>
        <w:ind w:left="926" w:hanging="360"/>
      </w:pPr>
    </w:lvl>
  </w:abstractNum>
  <w:abstractNum w:abstractNumId="4">
    <w:nsid w:val="FFFFFF7F"/>
    <w:multiLevelType w:val="singleLevel"/>
    <w:tmpl w:val="3BE4F3E6"/>
    <w:lvl w:ilvl="0">
      <w:start w:val="1"/>
      <w:numFmt w:val="decimal"/>
      <w:lvlText w:val="%1."/>
      <w:lvlJc w:val="left"/>
      <w:pPr>
        <w:tabs>
          <w:tab w:val="num" w:pos="643"/>
        </w:tabs>
        <w:ind w:left="643" w:hanging="360"/>
      </w:pPr>
    </w:lvl>
  </w:abstractNum>
  <w:abstractNum w:abstractNumId="5">
    <w:nsid w:val="FFFFFF80"/>
    <w:multiLevelType w:val="singleLevel"/>
    <w:tmpl w:val="FF82E682"/>
    <w:lvl w:ilvl="0">
      <w:start w:val="1"/>
      <w:numFmt w:val="bullet"/>
      <w:lvlText w:val=""/>
      <w:lvlJc w:val="left"/>
      <w:pPr>
        <w:tabs>
          <w:tab w:val="num" w:pos="1492"/>
        </w:tabs>
        <w:ind w:left="1492" w:hanging="360"/>
      </w:pPr>
      <w:rPr>
        <w:rFonts w:ascii="Symbol" w:hAnsi="Symbol" w:hint="default"/>
      </w:rPr>
    </w:lvl>
  </w:abstractNum>
  <w:abstractNum w:abstractNumId="6">
    <w:nsid w:val="FFFFFF81"/>
    <w:multiLevelType w:val="singleLevel"/>
    <w:tmpl w:val="87C29780"/>
    <w:lvl w:ilvl="0">
      <w:start w:val="1"/>
      <w:numFmt w:val="bullet"/>
      <w:lvlText w:val=""/>
      <w:lvlJc w:val="left"/>
      <w:pPr>
        <w:tabs>
          <w:tab w:val="num" w:pos="1209"/>
        </w:tabs>
        <w:ind w:left="1209" w:hanging="360"/>
      </w:pPr>
      <w:rPr>
        <w:rFonts w:ascii="Symbol" w:hAnsi="Symbol" w:hint="default"/>
      </w:rPr>
    </w:lvl>
  </w:abstractNum>
  <w:abstractNum w:abstractNumId="7">
    <w:nsid w:val="FFFFFF82"/>
    <w:multiLevelType w:val="singleLevel"/>
    <w:tmpl w:val="834EE020"/>
    <w:lvl w:ilvl="0">
      <w:start w:val="1"/>
      <w:numFmt w:val="bullet"/>
      <w:lvlText w:val=""/>
      <w:lvlJc w:val="left"/>
      <w:pPr>
        <w:tabs>
          <w:tab w:val="num" w:pos="926"/>
        </w:tabs>
        <w:ind w:left="926" w:hanging="360"/>
      </w:pPr>
      <w:rPr>
        <w:rFonts w:ascii="Symbol" w:hAnsi="Symbol" w:hint="default"/>
      </w:rPr>
    </w:lvl>
  </w:abstractNum>
  <w:abstractNum w:abstractNumId="8">
    <w:nsid w:val="FFFFFF83"/>
    <w:multiLevelType w:val="singleLevel"/>
    <w:tmpl w:val="D80CC1AC"/>
    <w:lvl w:ilvl="0">
      <w:start w:val="1"/>
      <w:numFmt w:val="bullet"/>
      <w:lvlText w:val=""/>
      <w:lvlJc w:val="left"/>
      <w:pPr>
        <w:tabs>
          <w:tab w:val="num" w:pos="643"/>
        </w:tabs>
        <w:ind w:left="643" w:hanging="360"/>
      </w:pPr>
      <w:rPr>
        <w:rFonts w:ascii="Symbol" w:hAnsi="Symbol" w:hint="default"/>
      </w:rPr>
    </w:lvl>
  </w:abstractNum>
  <w:abstractNum w:abstractNumId="9">
    <w:nsid w:val="FFFFFF88"/>
    <w:multiLevelType w:val="singleLevel"/>
    <w:tmpl w:val="871A96A0"/>
    <w:lvl w:ilvl="0">
      <w:start w:val="1"/>
      <w:numFmt w:val="decimal"/>
      <w:lvlText w:val="%1."/>
      <w:lvlJc w:val="left"/>
      <w:pPr>
        <w:tabs>
          <w:tab w:val="num" w:pos="360"/>
        </w:tabs>
        <w:ind w:left="360" w:hanging="360"/>
      </w:pPr>
    </w:lvl>
  </w:abstractNum>
  <w:abstractNum w:abstractNumId="10">
    <w:nsid w:val="FFFFFF89"/>
    <w:multiLevelType w:val="singleLevel"/>
    <w:tmpl w:val="74A2D054"/>
    <w:lvl w:ilvl="0">
      <w:start w:val="1"/>
      <w:numFmt w:val="bullet"/>
      <w:lvlText w:val=""/>
      <w:lvlJc w:val="left"/>
      <w:pPr>
        <w:tabs>
          <w:tab w:val="num" w:pos="360"/>
        </w:tabs>
        <w:ind w:left="360" w:hanging="360"/>
      </w:pPr>
      <w:rPr>
        <w:rFonts w:ascii="Symbol" w:hAnsi="Symbol" w:hint="default"/>
      </w:rPr>
    </w:lvl>
  </w:abstractNum>
  <w:abstractNum w:abstractNumId="11">
    <w:nsid w:val="0075431C"/>
    <w:multiLevelType w:val="hybridMultilevel"/>
    <w:tmpl w:val="E80E1A1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09647974"/>
    <w:multiLevelType w:val="multilevel"/>
    <w:tmpl w:val="C5AAC566"/>
    <w:lvl w:ilvl="0">
      <w:start w:val="1"/>
      <w:numFmt w:val="decimal"/>
      <w:suff w:val="space"/>
      <w:lvlText w:val="%1"/>
      <w:lvlJc w:val="left"/>
      <w:pPr>
        <w:ind w:left="0" w:firstLine="0"/>
      </w:pPr>
      <w:rPr>
        <w:rFonts w:ascii="Calibri" w:hAnsi="Calibri" w:hint="default"/>
        <w:b/>
        <w:i/>
        <w:sz w:val="22"/>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3">
    <w:nsid w:val="0ADD6DDB"/>
    <w:multiLevelType w:val="hybridMultilevel"/>
    <w:tmpl w:val="8B62AA94"/>
    <w:lvl w:ilvl="0" w:tplc="0809000F">
      <w:start w:val="1"/>
      <w:numFmt w:val="decimal"/>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nsid w:val="0F6F4CF3"/>
    <w:multiLevelType w:val="hybridMultilevel"/>
    <w:tmpl w:val="92987CFC"/>
    <w:lvl w:ilvl="0" w:tplc="08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1C16413C"/>
    <w:multiLevelType w:val="multilevel"/>
    <w:tmpl w:val="0409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6">
    <w:nsid w:val="1CD0026D"/>
    <w:multiLevelType w:val="hybridMultilevel"/>
    <w:tmpl w:val="49546EF6"/>
    <w:lvl w:ilvl="0" w:tplc="D48A35A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22A55CB8"/>
    <w:multiLevelType w:val="hybridMultilevel"/>
    <w:tmpl w:val="69DEDEF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232459BF"/>
    <w:multiLevelType w:val="multilevel"/>
    <w:tmpl w:val="00EA8532"/>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9">
    <w:nsid w:val="23CF7FDE"/>
    <w:multiLevelType w:val="hybridMultilevel"/>
    <w:tmpl w:val="57500462"/>
    <w:lvl w:ilvl="0" w:tplc="3FD09DD4">
      <w:start w:val="5"/>
      <w:numFmt w:val="bullet"/>
      <w:lvlText w:val=""/>
      <w:lvlJc w:val="left"/>
      <w:pPr>
        <w:ind w:left="720" w:hanging="360"/>
      </w:pPr>
      <w:rPr>
        <w:rFonts w:ascii="Symbol" w:eastAsiaTheme="minorEastAsia"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2D817C2C"/>
    <w:multiLevelType w:val="hybridMultilevel"/>
    <w:tmpl w:val="F22E8A5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nsid w:val="2F440A70"/>
    <w:multiLevelType w:val="hybridMultilevel"/>
    <w:tmpl w:val="3FAAA6AA"/>
    <w:lvl w:ilvl="0" w:tplc="08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30987926"/>
    <w:multiLevelType w:val="hybridMultilevel"/>
    <w:tmpl w:val="EF646DB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37992450"/>
    <w:multiLevelType w:val="hybridMultilevel"/>
    <w:tmpl w:val="AF1083E0"/>
    <w:lvl w:ilvl="0" w:tplc="0809000F">
      <w:start w:val="1"/>
      <w:numFmt w:val="decimal"/>
      <w:lvlText w:val="%1."/>
      <w:lvlJc w:val="left"/>
      <w:pPr>
        <w:ind w:left="36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nsid w:val="3E102322"/>
    <w:multiLevelType w:val="hybridMultilevel"/>
    <w:tmpl w:val="2936841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402801BC"/>
    <w:multiLevelType w:val="hybridMultilevel"/>
    <w:tmpl w:val="9370C98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nsid w:val="420C1165"/>
    <w:multiLevelType w:val="hybridMultilevel"/>
    <w:tmpl w:val="F4C2456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44A3728C"/>
    <w:multiLevelType w:val="multilevel"/>
    <w:tmpl w:val="3EBACF92"/>
    <w:lvl w:ilvl="0">
      <w:start w:val="1"/>
      <w:numFmt w:val="decimal"/>
      <w:pStyle w:val="Heading1"/>
      <w:suff w:val="space"/>
      <w:lvlText w:val="%1."/>
      <w:lvlJc w:val="left"/>
      <w:pPr>
        <w:ind w:left="0" w:firstLine="0"/>
      </w:pPr>
      <w:rPr>
        <w:rFonts w:hint="default"/>
      </w:rPr>
    </w:lvl>
    <w:lvl w:ilvl="1">
      <w:start w:val="1"/>
      <w:numFmt w:val="decimal"/>
      <w:pStyle w:val="Heading2"/>
      <w:suff w:val="space"/>
      <w:lvlText w:val="%1.%2."/>
      <w:lvlJc w:val="left"/>
      <w:pPr>
        <w:ind w:left="0" w:firstLine="0"/>
      </w:pPr>
      <w:rPr>
        <w:rFonts w:hint="default"/>
      </w:rPr>
    </w:lvl>
    <w:lvl w:ilvl="2">
      <w:start w:val="1"/>
      <w:numFmt w:val="decimal"/>
      <w:pStyle w:val="Heading3"/>
      <w:suff w:val="space"/>
      <w:lvlText w:val="%1.%2.%3."/>
      <w:lvlJc w:val="left"/>
      <w:pPr>
        <w:ind w:left="0" w:firstLine="0"/>
      </w:pPr>
      <w:rPr>
        <w:rFonts w:hint="default"/>
      </w:rPr>
    </w:lvl>
    <w:lvl w:ilvl="3">
      <w:start w:val="1"/>
      <w:numFmt w:val="decimal"/>
      <w:pStyle w:val="Heading4"/>
      <w:suff w:val="space"/>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28">
    <w:nsid w:val="4C7867F7"/>
    <w:multiLevelType w:val="hybridMultilevel"/>
    <w:tmpl w:val="C8308DC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5B410388"/>
    <w:multiLevelType w:val="hybridMultilevel"/>
    <w:tmpl w:val="EF646DB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5F00426A"/>
    <w:multiLevelType w:val="hybridMultilevel"/>
    <w:tmpl w:val="5BC29AF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nsid w:val="6EAC0E22"/>
    <w:multiLevelType w:val="multilevel"/>
    <w:tmpl w:val="9C68EC5C"/>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2">
    <w:nsid w:val="73B836B0"/>
    <w:multiLevelType w:val="multilevel"/>
    <w:tmpl w:val="DF2E8C58"/>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pStyle w:val="Heading9"/>
      <w:lvlText w:val="%1.%2.%3.%4.%5.%6.%7.%8.%9"/>
      <w:lvlJc w:val="left"/>
      <w:pPr>
        <w:ind w:left="1584" w:hanging="1584"/>
      </w:pPr>
    </w:lvl>
  </w:abstractNum>
  <w:abstractNum w:abstractNumId="33">
    <w:nsid w:val="7D085CE6"/>
    <w:multiLevelType w:val="hybridMultilevel"/>
    <w:tmpl w:val="3F3AEA9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2"/>
  </w:num>
  <w:num w:numId="2">
    <w:abstractNumId w:val="32"/>
  </w:num>
  <w:num w:numId="3">
    <w:abstractNumId w:val="32"/>
  </w:num>
  <w:num w:numId="4">
    <w:abstractNumId w:val="32"/>
  </w:num>
  <w:num w:numId="5">
    <w:abstractNumId w:val="32"/>
  </w:num>
  <w:num w:numId="6">
    <w:abstractNumId w:val="32"/>
  </w:num>
  <w:num w:numId="7">
    <w:abstractNumId w:val="32"/>
  </w:num>
  <w:num w:numId="8">
    <w:abstractNumId w:val="32"/>
  </w:num>
  <w:num w:numId="9">
    <w:abstractNumId w:val="32"/>
  </w:num>
  <w:num w:numId="10">
    <w:abstractNumId w:val="27"/>
  </w:num>
  <w:num w:numId="11">
    <w:abstractNumId w:val="27"/>
  </w:num>
  <w:num w:numId="12">
    <w:abstractNumId w:val="27"/>
  </w:num>
  <w:num w:numId="13">
    <w:abstractNumId w:val="27"/>
  </w:num>
  <w:num w:numId="14">
    <w:abstractNumId w:val="12"/>
  </w:num>
  <w:num w:numId="15">
    <w:abstractNumId w:val="12"/>
  </w:num>
  <w:num w:numId="16">
    <w:abstractNumId w:val="12"/>
  </w:num>
  <w:num w:numId="17">
    <w:abstractNumId w:val="12"/>
  </w:num>
  <w:num w:numId="18">
    <w:abstractNumId w:val="12"/>
  </w:num>
  <w:num w:numId="19">
    <w:abstractNumId w:val="27"/>
  </w:num>
  <w:num w:numId="20">
    <w:abstractNumId w:val="31"/>
  </w:num>
  <w:num w:numId="21">
    <w:abstractNumId w:val="18"/>
  </w:num>
  <w:num w:numId="22">
    <w:abstractNumId w:val="0"/>
  </w:num>
  <w:num w:numId="23">
    <w:abstractNumId w:val="1"/>
  </w:num>
  <w:num w:numId="24">
    <w:abstractNumId w:val="2"/>
  </w:num>
  <w:num w:numId="25">
    <w:abstractNumId w:val="3"/>
  </w:num>
  <w:num w:numId="26">
    <w:abstractNumId w:val="4"/>
  </w:num>
  <w:num w:numId="27">
    <w:abstractNumId w:val="9"/>
  </w:num>
  <w:num w:numId="28">
    <w:abstractNumId w:val="5"/>
  </w:num>
  <w:num w:numId="29">
    <w:abstractNumId w:val="6"/>
  </w:num>
  <w:num w:numId="30">
    <w:abstractNumId w:val="7"/>
  </w:num>
  <w:num w:numId="31">
    <w:abstractNumId w:val="8"/>
  </w:num>
  <w:num w:numId="32">
    <w:abstractNumId w:val="10"/>
  </w:num>
  <w:num w:numId="33">
    <w:abstractNumId w:val="15"/>
  </w:num>
  <w:num w:numId="34">
    <w:abstractNumId w:val="16"/>
  </w:num>
  <w:num w:numId="35">
    <w:abstractNumId w:val="23"/>
  </w:num>
  <w:num w:numId="36">
    <w:abstractNumId w:val="19"/>
  </w:num>
  <w:num w:numId="37">
    <w:abstractNumId w:val="28"/>
  </w:num>
  <w:num w:numId="38">
    <w:abstractNumId w:val="33"/>
  </w:num>
  <w:num w:numId="39">
    <w:abstractNumId w:val="17"/>
  </w:num>
  <w:num w:numId="40">
    <w:abstractNumId w:val="11"/>
  </w:num>
  <w:num w:numId="41">
    <w:abstractNumId w:val="22"/>
  </w:num>
  <w:num w:numId="42">
    <w:abstractNumId w:val="25"/>
  </w:num>
  <w:num w:numId="43">
    <w:abstractNumId w:val="20"/>
  </w:num>
  <w:num w:numId="44">
    <w:abstractNumId w:val="29"/>
  </w:num>
  <w:num w:numId="45">
    <w:abstractNumId w:val="24"/>
  </w:num>
  <w:num w:numId="46">
    <w:abstractNumId w:val="26"/>
  </w:num>
  <w:num w:numId="47">
    <w:abstractNumId w:val="14"/>
  </w:num>
  <w:num w:numId="48">
    <w:abstractNumId w:val="30"/>
  </w:num>
  <w:num w:numId="49">
    <w:abstractNumId w:val="21"/>
  </w:num>
  <w:num w:numId="50">
    <w:abstractNumId w:val="13"/>
  </w:num>
  <w:num w:numId="51">
    <w:abstractNumId w:val="27"/>
  </w:num>
  <w:num w:numId="52">
    <w:abstractNumId w:val="27"/>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206BA"/>
    <w:rsid w:val="000021F7"/>
    <w:rsid w:val="00003B6A"/>
    <w:rsid w:val="00005C33"/>
    <w:rsid w:val="000136B4"/>
    <w:rsid w:val="00015C5E"/>
    <w:rsid w:val="0001658B"/>
    <w:rsid w:val="00017AC4"/>
    <w:rsid w:val="00026D5B"/>
    <w:rsid w:val="00027268"/>
    <w:rsid w:val="000308EA"/>
    <w:rsid w:val="00030B21"/>
    <w:rsid w:val="0003348E"/>
    <w:rsid w:val="00033A05"/>
    <w:rsid w:val="00035545"/>
    <w:rsid w:val="00037325"/>
    <w:rsid w:val="00041A88"/>
    <w:rsid w:val="00044B34"/>
    <w:rsid w:val="0004534F"/>
    <w:rsid w:val="0005086C"/>
    <w:rsid w:val="0005213E"/>
    <w:rsid w:val="00055882"/>
    <w:rsid w:val="00055928"/>
    <w:rsid w:val="00055BD2"/>
    <w:rsid w:val="000608C7"/>
    <w:rsid w:val="000609A0"/>
    <w:rsid w:val="00061941"/>
    <w:rsid w:val="00066278"/>
    <w:rsid w:val="00071918"/>
    <w:rsid w:val="00081D98"/>
    <w:rsid w:val="00082AFF"/>
    <w:rsid w:val="00091388"/>
    <w:rsid w:val="00091AB2"/>
    <w:rsid w:val="00096642"/>
    <w:rsid w:val="00096C39"/>
    <w:rsid w:val="000A1632"/>
    <w:rsid w:val="000A2A9D"/>
    <w:rsid w:val="000A6A56"/>
    <w:rsid w:val="000B1F80"/>
    <w:rsid w:val="000B56CA"/>
    <w:rsid w:val="000B7173"/>
    <w:rsid w:val="000C0E25"/>
    <w:rsid w:val="000C2A88"/>
    <w:rsid w:val="000C42AA"/>
    <w:rsid w:val="000C53B7"/>
    <w:rsid w:val="000C5C06"/>
    <w:rsid w:val="000D01A7"/>
    <w:rsid w:val="000D36ED"/>
    <w:rsid w:val="000E3E5A"/>
    <w:rsid w:val="000E5278"/>
    <w:rsid w:val="000E7913"/>
    <w:rsid w:val="000F2C02"/>
    <w:rsid w:val="000F384A"/>
    <w:rsid w:val="000F439E"/>
    <w:rsid w:val="000F467A"/>
    <w:rsid w:val="000F7291"/>
    <w:rsid w:val="001013E4"/>
    <w:rsid w:val="0010622C"/>
    <w:rsid w:val="001072FD"/>
    <w:rsid w:val="00116BE4"/>
    <w:rsid w:val="00120F9F"/>
    <w:rsid w:val="00124122"/>
    <w:rsid w:val="00130A60"/>
    <w:rsid w:val="00133CD5"/>
    <w:rsid w:val="00135EC8"/>
    <w:rsid w:val="00137372"/>
    <w:rsid w:val="001433C5"/>
    <w:rsid w:val="00143DBB"/>
    <w:rsid w:val="001463C5"/>
    <w:rsid w:val="0015388C"/>
    <w:rsid w:val="001550EE"/>
    <w:rsid w:val="00162714"/>
    <w:rsid w:val="00163BA9"/>
    <w:rsid w:val="00171904"/>
    <w:rsid w:val="00172682"/>
    <w:rsid w:val="00175997"/>
    <w:rsid w:val="00176566"/>
    <w:rsid w:val="00186498"/>
    <w:rsid w:val="00187E0E"/>
    <w:rsid w:val="00192068"/>
    <w:rsid w:val="001936B0"/>
    <w:rsid w:val="0019437C"/>
    <w:rsid w:val="00195720"/>
    <w:rsid w:val="00195F27"/>
    <w:rsid w:val="00196028"/>
    <w:rsid w:val="001A09D7"/>
    <w:rsid w:val="001A1570"/>
    <w:rsid w:val="001A2AAC"/>
    <w:rsid w:val="001A4A44"/>
    <w:rsid w:val="001A6205"/>
    <w:rsid w:val="001A6FE3"/>
    <w:rsid w:val="001B0CAF"/>
    <w:rsid w:val="001B14F0"/>
    <w:rsid w:val="001B24CA"/>
    <w:rsid w:val="001B2F3A"/>
    <w:rsid w:val="001B7AA1"/>
    <w:rsid w:val="001C03B8"/>
    <w:rsid w:val="001C148C"/>
    <w:rsid w:val="001C5433"/>
    <w:rsid w:val="001D06E0"/>
    <w:rsid w:val="001D10DA"/>
    <w:rsid w:val="001D2F43"/>
    <w:rsid w:val="001D56EA"/>
    <w:rsid w:val="001E2297"/>
    <w:rsid w:val="001E3591"/>
    <w:rsid w:val="001E3AF4"/>
    <w:rsid w:val="001E4D5E"/>
    <w:rsid w:val="001E62B2"/>
    <w:rsid w:val="001F1271"/>
    <w:rsid w:val="001F1D7A"/>
    <w:rsid w:val="001F520A"/>
    <w:rsid w:val="001F6291"/>
    <w:rsid w:val="00201CE3"/>
    <w:rsid w:val="00203928"/>
    <w:rsid w:val="00204BA3"/>
    <w:rsid w:val="00204C75"/>
    <w:rsid w:val="002101E7"/>
    <w:rsid w:val="00211A72"/>
    <w:rsid w:val="00212758"/>
    <w:rsid w:val="00215DE2"/>
    <w:rsid w:val="0023253E"/>
    <w:rsid w:val="00235B3B"/>
    <w:rsid w:val="00240DAC"/>
    <w:rsid w:val="00241D8D"/>
    <w:rsid w:val="002455D4"/>
    <w:rsid w:val="002463DA"/>
    <w:rsid w:val="00257A76"/>
    <w:rsid w:val="00257F70"/>
    <w:rsid w:val="00260E85"/>
    <w:rsid w:val="00261521"/>
    <w:rsid w:val="0027602C"/>
    <w:rsid w:val="00277B61"/>
    <w:rsid w:val="00277D73"/>
    <w:rsid w:val="002805F4"/>
    <w:rsid w:val="0028082D"/>
    <w:rsid w:val="00283A23"/>
    <w:rsid w:val="002857AD"/>
    <w:rsid w:val="0028635C"/>
    <w:rsid w:val="00292008"/>
    <w:rsid w:val="002927CB"/>
    <w:rsid w:val="00293F44"/>
    <w:rsid w:val="00294005"/>
    <w:rsid w:val="0029550D"/>
    <w:rsid w:val="00295EE7"/>
    <w:rsid w:val="002A2D0B"/>
    <w:rsid w:val="002B3FD8"/>
    <w:rsid w:val="002C006D"/>
    <w:rsid w:val="002C1D2E"/>
    <w:rsid w:val="002C720C"/>
    <w:rsid w:val="002D031C"/>
    <w:rsid w:val="002E20C1"/>
    <w:rsid w:val="002E41C0"/>
    <w:rsid w:val="002F24F7"/>
    <w:rsid w:val="002F7552"/>
    <w:rsid w:val="00300791"/>
    <w:rsid w:val="003023B9"/>
    <w:rsid w:val="00306397"/>
    <w:rsid w:val="003112D7"/>
    <w:rsid w:val="00311DBC"/>
    <w:rsid w:val="00315F07"/>
    <w:rsid w:val="00317F86"/>
    <w:rsid w:val="0032170F"/>
    <w:rsid w:val="0032246F"/>
    <w:rsid w:val="003224D2"/>
    <w:rsid w:val="00326C00"/>
    <w:rsid w:val="00332C49"/>
    <w:rsid w:val="00333874"/>
    <w:rsid w:val="003342DC"/>
    <w:rsid w:val="00336B60"/>
    <w:rsid w:val="00343E3E"/>
    <w:rsid w:val="00345A77"/>
    <w:rsid w:val="00345FB9"/>
    <w:rsid w:val="0034628F"/>
    <w:rsid w:val="003477B8"/>
    <w:rsid w:val="0036264C"/>
    <w:rsid w:val="00362D96"/>
    <w:rsid w:val="00365A35"/>
    <w:rsid w:val="00371652"/>
    <w:rsid w:val="003721A2"/>
    <w:rsid w:val="00377449"/>
    <w:rsid w:val="00380430"/>
    <w:rsid w:val="0038281D"/>
    <w:rsid w:val="00383BA4"/>
    <w:rsid w:val="0038415E"/>
    <w:rsid w:val="00384EC8"/>
    <w:rsid w:val="00386556"/>
    <w:rsid w:val="003913EC"/>
    <w:rsid w:val="00397E6A"/>
    <w:rsid w:val="003A21B4"/>
    <w:rsid w:val="003A5D9E"/>
    <w:rsid w:val="003A6879"/>
    <w:rsid w:val="003A6E43"/>
    <w:rsid w:val="003A7044"/>
    <w:rsid w:val="003B06F4"/>
    <w:rsid w:val="003B1711"/>
    <w:rsid w:val="003B43AF"/>
    <w:rsid w:val="003B49C7"/>
    <w:rsid w:val="003B5308"/>
    <w:rsid w:val="003B5B80"/>
    <w:rsid w:val="003C0998"/>
    <w:rsid w:val="003C3EC3"/>
    <w:rsid w:val="003C5E2E"/>
    <w:rsid w:val="003D35D1"/>
    <w:rsid w:val="003D4161"/>
    <w:rsid w:val="003E18CE"/>
    <w:rsid w:val="003E473B"/>
    <w:rsid w:val="003E7FAC"/>
    <w:rsid w:val="003F0F4A"/>
    <w:rsid w:val="003F37E8"/>
    <w:rsid w:val="003F3FA3"/>
    <w:rsid w:val="00401CB3"/>
    <w:rsid w:val="0040633D"/>
    <w:rsid w:val="00407F86"/>
    <w:rsid w:val="00411F21"/>
    <w:rsid w:val="004157B5"/>
    <w:rsid w:val="00416767"/>
    <w:rsid w:val="004171AD"/>
    <w:rsid w:val="00423375"/>
    <w:rsid w:val="00424F0F"/>
    <w:rsid w:val="00430806"/>
    <w:rsid w:val="00432A48"/>
    <w:rsid w:val="004367D5"/>
    <w:rsid w:val="00440B95"/>
    <w:rsid w:val="00441E87"/>
    <w:rsid w:val="004440CA"/>
    <w:rsid w:val="00445AA2"/>
    <w:rsid w:val="00451B14"/>
    <w:rsid w:val="00455DAD"/>
    <w:rsid w:val="004578DA"/>
    <w:rsid w:val="004610E5"/>
    <w:rsid w:val="00461EA4"/>
    <w:rsid w:val="00462CA0"/>
    <w:rsid w:val="0046376E"/>
    <w:rsid w:val="004640BC"/>
    <w:rsid w:val="00467DBE"/>
    <w:rsid w:val="00470028"/>
    <w:rsid w:val="004702E4"/>
    <w:rsid w:val="004713CF"/>
    <w:rsid w:val="00473409"/>
    <w:rsid w:val="00473FBD"/>
    <w:rsid w:val="004811E7"/>
    <w:rsid w:val="0048199F"/>
    <w:rsid w:val="00487413"/>
    <w:rsid w:val="004A13B7"/>
    <w:rsid w:val="004A39C1"/>
    <w:rsid w:val="004B091C"/>
    <w:rsid w:val="004B0BF3"/>
    <w:rsid w:val="004B3B0A"/>
    <w:rsid w:val="004C1234"/>
    <w:rsid w:val="004C3284"/>
    <w:rsid w:val="004C534E"/>
    <w:rsid w:val="004D295D"/>
    <w:rsid w:val="004D5736"/>
    <w:rsid w:val="004D7386"/>
    <w:rsid w:val="004D7C94"/>
    <w:rsid w:val="004E2CAF"/>
    <w:rsid w:val="004E5877"/>
    <w:rsid w:val="004E6F35"/>
    <w:rsid w:val="004E7209"/>
    <w:rsid w:val="004F0319"/>
    <w:rsid w:val="004F1A79"/>
    <w:rsid w:val="004F22DC"/>
    <w:rsid w:val="004F2A4E"/>
    <w:rsid w:val="004F5157"/>
    <w:rsid w:val="00500A9D"/>
    <w:rsid w:val="00501028"/>
    <w:rsid w:val="005022F4"/>
    <w:rsid w:val="005023AF"/>
    <w:rsid w:val="00503151"/>
    <w:rsid w:val="00503A1F"/>
    <w:rsid w:val="00504162"/>
    <w:rsid w:val="005049F6"/>
    <w:rsid w:val="005066C0"/>
    <w:rsid w:val="0051784C"/>
    <w:rsid w:val="005206BA"/>
    <w:rsid w:val="00521CA1"/>
    <w:rsid w:val="005245E6"/>
    <w:rsid w:val="00525BCA"/>
    <w:rsid w:val="00525DFF"/>
    <w:rsid w:val="00530281"/>
    <w:rsid w:val="0053101A"/>
    <w:rsid w:val="0054491F"/>
    <w:rsid w:val="0055040A"/>
    <w:rsid w:val="00557AC7"/>
    <w:rsid w:val="00564380"/>
    <w:rsid w:val="0056690B"/>
    <w:rsid w:val="00567CEA"/>
    <w:rsid w:val="00571F83"/>
    <w:rsid w:val="00572F85"/>
    <w:rsid w:val="00575DD7"/>
    <w:rsid w:val="0057737F"/>
    <w:rsid w:val="00577B91"/>
    <w:rsid w:val="00580B95"/>
    <w:rsid w:val="00591233"/>
    <w:rsid w:val="00594D91"/>
    <w:rsid w:val="005A1310"/>
    <w:rsid w:val="005B2231"/>
    <w:rsid w:val="005B383E"/>
    <w:rsid w:val="005B467F"/>
    <w:rsid w:val="005B4698"/>
    <w:rsid w:val="005B6E64"/>
    <w:rsid w:val="005C0417"/>
    <w:rsid w:val="005C2D3C"/>
    <w:rsid w:val="005C53CC"/>
    <w:rsid w:val="005C5B53"/>
    <w:rsid w:val="005C761F"/>
    <w:rsid w:val="005D0753"/>
    <w:rsid w:val="005D4F6D"/>
    <w:rsid w:val="005E0738"/>
    <w:rsid w:val="005E323C"/>
    <w:rsid w:val="005E380B"/>
    <w:rsid w:val="005E5E3F"/>
    <w:rsid w:val="005E6DD0"/>
    <w:rsid w:val="005E7FD5"/>
    <w:rsid w:val="005F3DC5"/>
    <w:rsid w:val="005F4040"/>
    <w:rsid w:val="005F4DE4"/>
    <w:rsid w:val="00601BB4"/>
    <w:rsid w:val="00601C1D"/>
    <w:rsid w:val="00601DA3"/>
    <w:rsid w:val="00601F70"/>
    <w:rsid w:val="0060359F"/>
    <w:rsid w:val="0060387A"/>
    <w:rsid w:val="006079E2"/>
    <w:rsid w:val="0061126F"/>
    <w:rsid w:val="00616550"/>
    <w:rsid w:val="0062012D"/>
    <w:rsid w:val="006219FE"/>
    <w:rsid w:val="006275AD"/>
    <w:rsid w:val="006346FA"/>
    <w:rsid w:val="0063628D"/>
    <w:rsid w:val="006365EE"/>
    <w:rsid w:val="00636CF5"/>
    <w:rsid w:val="00645D18"/>
    <w:rsid w:val="00646675"/>
    <w:rsid w:val="00646D5D"/>
    <w:rsid w:val="006513EE"/>
    <w:rsid w:val="00660307"/>
    <w:rsid w:val="006605C5"/>
    <w:rsid w:val="00666F3D"/>
    <w:rsid w:val="00667B61"/>
    <w:rsid w:val="00670D28"/>
    <w:rsid w:val="006721A9"/>
    <w:rsid w:val="00672426"/>
    <w:rsid w:val="00675D0C"/>
    <w:rsid w:val="00676C1F"/>
    <w:rsid w:val="0068151B"/>
    <w:rsid w:val="006844F1"/>
    <w:rsid w:val="006903B1"/>
    <w:rsid w:val="006914A4"/>
    <w:rsid w:val="00691C76"/>
    <w:rsid w:val="00692003"/>
    <w:rsid w:val="00693C27"/>
    <w:rsid w:val="006A3758"/>
    <w:rsid w:val="006A3A75"/>
    <w:rsid w:val="006A3B77"/>
    <w:rsid w:val="006C22CE"/>
    <w:rsid w:val="006C398D"/>
    <w:rsid w:val="006C6DCF"/>
    <w:rsid w:val="006D30B8"/>
    <w:rsid w:val="006D34EC"/>
    <w:rsid w:val="006D5364"/>
    <w:rsid w:val="006E7D82"/>
    <w:rsid w:val="006E7EA5"/>
    <w:rsid w:val="006F17B5"/>
    <w:rsid w:val="006F2789"/>
    <w:rsid w:val="006F420F"/>
    <w:rsid w:val="006F42BA"/>
    <w:rsid w:val="006F6301"/>
    <w:rsid w:val="006F6C21"/>
    <w:rsid w:val="00702A34"/>
    <w:rsid w:val="007044A5"/>
    <w:rsid w:val="00707812"/>
    <w:rsid w:val="007142B2"/>
    <w:rsid w:val="0071488D"/>
    <w:rsid w:val="0071574C"/>
    <w:rsid w:val="007170B1"/>
    <w:rsid w:val="00725766"/>
    <w:rsid w:val="0073125B"/>
    <w:rsid w:val="00733149"/>
    <w:rsid w:val="00733A8E"/>
    <w:rsid w:val="007362D9"/>
    <w:rsid w:val="00737FA2"/>
    <w:rsid w:val="00742417"/>
    <w:rsid w:val="007440E5"/>
    <w:rsid w:val="0074428C"/>
    <w:rsid w:val="00755540"/>
    <w:rsid w:val="0076104D"/>
    <w:rsid w:val="00767DAD"/>
    <w:rsid w:val="00770ACB"/>
    <w:rsid w:val="00771174"/>
    <w:rsid w:val="00781BE1"/>
    <w:rsid w:val="007829A6"/>
    <w:rsid w:val="0078360A"/>
    <w:rsid w:val="00790120"/>
    <w:rsid w:val="007901DB"/>
    <w:rsid w:val="00792F42"/>
    <w:rsid w:val="00792FF3"/>
    <w:rsid w:val="007A6F98"/>
    <w:rsid w:val="007B07A8"/>
    <w:rsid w:val="007B176D"/>
    <w:rsid w:val="007B253D"/>
    <w:rsid w:val="007B2D65"/>
    <w:rsid w:val="007B4ED7"/>
    <w:rsid w:val="007B572B"/>
    <w:rsid w:val="007B70B8"/>
    <w:rsid w:val="007C37FF"/>
    <w:rsid w:val="007C6A46"/>
    <w:rsid w:val="007C6C51"/>
    <w:rsid w:val="007D5345"/>
    <w:rsid w:val="007D5BFA"/>
    <w:rsid w:val="007E15E8"/>
    <w:rsid w:val="007E1D7B"/>
    <w:rsid w:val="007E34C3"/>
    <w:rsid w:val="007E3989"/>
    <w:rsid w:val="007E4263"/>
    <w:rsid w:val="007E6D3E"/>
    <w:rsid w:val="007F26CD"/>
    <w:rsid w:val="007F29FD"/>
    <w:rsid w:val="007F475D"/>
    <w:rsid w:val="007F4F97"/>
    <w:rsid w:val="007F6F95"/>
    <w:rsid w:val="008010E1"/>
    <w:rsid w:val="00802D1E"/>
    <w:rsid w:val="0080584E"/>
    <w:rsid w:val="00806474"/>
    <w:rsid w:val="0080776E"/>
    <w:rsid w:val="008125B6"/>
    <w:rsid w:val="008145FF"/>
    <w:rsid w:val="0081556A"/>
    <w:rsid w:val="00823B03"/>
    <w:rsid w:val="00825986"/>
    <w:rsid w:val="0082707A"/>
    <w:rsid w:val="00827F45"/>
    <w:rsid w:val="00830290"/>
    <w:rsid w:val="00830DFB"/>
    <w:rsid w:val="00830E26"/>
    <w:rsid w:val="00832DEE"/>
    <w:rsid w:val="0084054B"/>
    <w:rsid w:val="00847523"/>
    <w:rsid w:val="00850945"/>
    <w:rsid w:val="00850F5F"/>
    <w:rsid w:val="00852D98"/>
    <w:rsid w:val="0085327E"/>
    <w:rsid w:val="00854CD8"/>
    <w:rsid w:val="00855A6B"/>
    <w:rsid w:val="00855B6D"/>
    <w:rsid w:val="00855F79"/>
    <w:rsid w:val="00860053"/>
    <w:rsid w:val="00864B21"/>
    <w:rsid w:val="0086590C"/>
    <w:rsid w:val="008703D6"/>
    <w:rsid w:val="00872969"/>
    <w:rsid w:val="00874407"/>
    <w:rsid w:val="008748D6"/>
    <w:rsid w:val="00874F4D"/>
    <w:rsid w:val="00876992"/>
    <w:rsid w:val="00877D1F"/>
    <w:rsid w:val="00887114"/>
    <w:rsid w:val="00887967"/>
    <w:rsid w:val="00894C9F"/>
    <w:rsid w:val="008B19DC"/>
    <w:rsid w:val="008B23BE"/>
    <w:rsid w:val="008B394D"/>
    <w:rsid w:val="008B719F"/>
    <w:rsid w:val="008C2253"/>
    <w:rsid w:val="008C268A"/>
    <w:rsid w:val="008C51F8"/>
    <w:rsid w:val="008C58D6"/>
    <w:rsid w:val="008C5B79"/>
    <w:rsid w:val="008C60B0"/>
    <w:rsid w:val="008C6203"/>
    <w:rsid w:val="008D0529"/>
    <w:rsid w:val="008D2123"/>
    <w:rsid w:val="008D5C1B"/>
    <w:rsid w:val="008E645A"/>
    <w:rsid w:val="008E6513"/>
    <w:rsid w:val="008E7EC0"/>
    <w:rsid w:val="008F46D3"/>
    <w:rsid w:val="008F72D5"/>
    <w:rsid w:val="008F7D82"/>
    <w:rsid w:val="00912E3F"/>
    <w:rsid w:val="00916B13"/>
    <w:rsid w:val="00921859"/>
    <w:rsid w:val="009218BD"/>
    <w:rsid w:val="00923620"/>
    <w:rsid w:val="00924821"/>
    <w:rsid w:val="009257ED"/>
    <w:rsid w:val="00927B7E"/>
    <w:rsid w:val="009307D1"/>
    <w:rsid w:val="00932F17"/>
    <w:rsid w:val="00936136"/>
    <w:rsid w:val="00936765"/>
    <w:rsid w:val="00943B8D"/>
    <w:rsid w:val="009462AC"/>
    <w:rsid w:val="0095156B"/>
    <w:rsid w:val="009518C3"/>
    <w:rsid w:val="009534B4"/>
    <w:rsid w:val="0095795C"/>
    <w:rsid w:val="0096056B"/>
    <w:rsid w:val="00963448"/>
    <w:rsid w:val="00963FC2"/>
    <w:rsid w:val="009640ED"/>
    <w:rsid w:val="00966143"/>
    <w:rsid w:val="009662F0"/>
    <w:rsid w:val="009716EC"/>
    <w:rsid w:val="00972625"/>
    <w:rsid w:val="00973214"/>
    <w:rsid w:val="0097396B"/>
    <w:rsid w:val="00973FAB"/>
    <w:rsid w:val="00974258"/>
    <w:rsid w:val="009757E4"/>
    <w:rsid w:val="009763CD"/>
    <w:rsid w:val="00977754"/>
    <w:rsid w:val="009812F2"/>
    <w:rsid w:val="0098413F"/>
    <w:rsid w:val="009854DE"/>
    <w:rsid w:val="009913AC"/>
    <w:rsid w:val="00993FF1"/>
    <w:rsid w:val="009A3D8A"/>
    <w:rsid w:val="009A76CF"/>
    <w:rsid w:val="009A7BE7"/>
    <w:rsid w:val="009B0A2F"/>
    <w:rsid w:val="009B3590"/>
    <w:rsid w:val="009B5C91"/>
    <w:rsid w:val="009B62AB"/>
    <w:rsid w:val="009B6474"/>
    <w:rsid w:val="009C5934"/>
    <w:rsid w:val="009D0DDA"/>
    <w:rsid w:val="009D4CAB"/>
    <w:rsid w:val="009D5E55"/>
    <w:rsid w:val="009E126D"/>
    <w:rsid w:val="009E1B48"/>
    <w:rsid w:val="009E20A6"/>
    <w:rsid w:val="009E5E43"/>
    <w:rsid w:val="009E66C2"/>
    <w:rsid w:val="009F0D81"/>
    <w:rsid w:val="009F3FD2"/>
    <w:rsid w:val="009F442B"/>
    <w:rsid w:val="009F648B"/>
    <w:rsid w:val="009F6AE5"/>
    <w:rsid w:val="009F70CC"/>
    <w:rsid w:val="009F7689"/>
    <w:rsid w:val="00A01C02"/>
    <w:rsid w:val="00A02338"/>
    <w:rsid w:val="00A0377E"/>
    <w:rsid w:val="00A049C5"/>
    <w:rsid w:val="00A06B67"/>
    <w:rsid w:val="00A12A5A"/>
    <w:rsid w:val="00A15C6D"/>
    <w:rsid w:val="00A22812"/>
    <w:rsid w:val="00A254DD"/>
    <w:rsid w:val="00A26CF6"/>
    <w:rsid w:val="00A26F27"/>
    <w:rsid w:val="00A271E8"/>
    <w:rsid w:val="00A27631"/>
    <w:rsid w:val="00A27EF4"/>
    <w:rsid w:val="00A32A34"/>
    <w:rsid w:val="00A34565"/>
    <w:rsid w:val="00A34C99"/>
    <w:rsid w:val="00A366F6"/>
    <w:rsid w:val="00A402C3"/>
    <w:rsid w:val="00A409C2"/>
    <w:rsid w:val="00A41B6B"/>
    <w:rsid w:val="00A4257B"/>
    <w:rsid w:val="00A43EC8"/>
    <w:rsid w:val="00A44C2D"/>
    <w:rsid w:val="00A47007"/>
    <w:rsid w:val="00A54BB7"/>
    <w:rsid w:val="00A60659"/>
    <w:rsid w:val="00A618CF"/>
    <w:rsid w:val="00A61DD7"/>
    <w:rsid w:val="00A75F8E"/>
    <w:rsid w:val="00A80406"/>
    <w:rsid w:val="00A81849"/>
    <w:rsid w:val="00A82DFC"/>
    <w:rsid w:val="00A87793"/>
    <w:rsid w:val="00A903AC"/>
    <w:rsid w:val="00A94233"/>
    <w:rsid w:val="00A963A3"/>
    <w:rsid w:val="00A97DDB"/>
    <w:rsid w:val="00AA080D"/>
    <w:rsid w:val="00AA2F0E"/>
    <w:rsid w:val="00AA62EC"/>
    <w:rsid w:val="00AB2DC2"/>
    <w:rsid w:val="00AB6C0A"/>
    <w:rsid w:val="00AB7929"/>
    <w:rsid w:val="00AC0178"/>
    <w:rsid w:val="00AC04B8"/>
    <w:rsid w:val="00AC050D"/>
    <w:rsid w:val="00AC4321"/>
    <w:rsid w:val="00AC7D06"/>
    <w:rsid w:val="00AD2449"/>
    <w:rsid w:val="00AD4854"/>
    <w:rsid w:val="00AD52E9"/>
    <w:rsid w:val="00AD6A2F"/>
    <w:rsid w:val="00AD7CF3"/>
    <w:rsid w:val="00AE0052"/>
    <w:rsid w:val="00AE1E7C"/>
    <w:rsid w:val="00AF4918"/>
    <w:rsid w:val="00B00EE8"/>
    <w:rsid w:val="00B02FD2"/>
    <w:rsid w:val="00B06B2A"/>
    <w:rsid w:val="00B12F57"/>
    <w:rsid w:val="00B161C4"/>
    <w:rsid w:val="00B16E53"/>
    <w:rsid w:val="00B17F5C"/>
    <w:rsid w:val="00B20166"/>
    <w:rsid w:val="00B20A2D"/>
    <w:rsid w:val="00B248EF"/>
    <w:rsid w:val="00B2590C"/>
    <w:rsid w:val="00B26ADF"/>
    <w:rsid w:val="00B26F37"/>
    <w:rsid w:val="00B31DF6"/>
    <w:rsid w:val="00B34816"/>
    <w:rsid w:val="00B44B4A"/>
    <w:rsid w:val="00B47A81"/>
    <w:rsid w:val="00B54A5A"/>
    <w:rsid w:val="00B54A92"/>
    <w:rsid w:val="00B61DC4"/>
    <w:rsid w:val="00B62FC4"/>
    <w:rsid w:val="00B6532D"/>
    <w:rsid w:val="00B66DB6"/>
    <w:rsid w:val="00B7749C"/>
    <w:rsid w:val="00B777D0"/>
    <w:rsid w:val="00B77F9C"/>
    <w:rsid w:val="00B85ECA"/>
    <w:rsid w:val="00B866E4"/>
    <w:rsid w:val="00B87B1F"/>
    <w:rsid w:val="00B94AEC"/>
    <w:rsid w:val="00B95F50"/>
    <w:rsid w:val="00B9689C"/>
    <w:rsid w:val="00B9771E"/>
    <w:rsid w:val="00BA306F"/>
    <w:rsid w:val="00BA3691"/>
    <w:rsid w:val="00BA61EF"/>
    <w:rsid w:val="00BA6A49"/>
    <w:rsid w:val="00BC3A8F"/>
    <w:rsid w:val="00BD3D90"/>
    <w:rsid w:val="00BD5338"/>
    <w:rsid w:val="00BE3690"/>
    <w:rsid w:val="00BE5ACD"/>
    <w:rsid w:val="00BE6341"/>
    <w:rsid w:val="00BE643B"/>
    <w:rsid w:val="00BF1510"/>
    <w:rsid w:val="00BF4048"/>
    <w:rsid w:val="00BF6B66"/>
    <w:rsid w:val="00C04926"/>
    <w:rsid w:val="00C06050"/>
    <w:rsid w:val="00C07F6B"/>
    <w:rsid w:val="00C10489"/>
    <w:rsid w:val="00C10D77"/>
    <w:rsid w:val="00C11CE8"/>
    <w:rsid w:val="00C12C01"/>
    <w:rsid w:val="00C12C0C"/>
    <w:rsid w:val="00C13D70"/>
    <w:rsid w:val="00C20B42"/>
    <w:rsid w:val="00C26F7D"/>
    <w:rsid w:val="00C304C5"/>
    <w:rsid w:val="00C323E5"/>
    <w:rsid w:val="00C339B3"/>
    <w:rsid w:val="00C3598D"/>
    <w:rsid w:val="00C362B9"/>
    <w:rsid w:val="00C40C9A"/>
    <w:rsid w:val="00C427AB"/>
    <w:rsid w:val="00C466B9"/>
    <w:rsid w:val="00C4795F"/>
    <w:rsid w:val="00C549C8"/>
    <w:rsid w:val="00C61A1F"/>
    <w:rsid w:val="00C629E1"/>
    <w:rsid w:val="00C6606D"/>
    <w:rsid w:val="00C71321"/>
    <w:rsid w:val="00C720D2"/>
    <w:rsid w:val="00C73A14"/>
    <w:rsid w:val="00C74E5E"/>
    <w:rsid w:val="00C75911"/>
    <w:rsid w:val="00C75B5A"/>
    <w:rsid w:val="00C77D64"/>
    <w:rsid w:val="00C77F1A"/>
    <w:rsid w:val="00C8084A"/>
    <w:rsid w:val="00C817AB"/>
    <w:rsid w:val="00C87009"/>
    <w:rsid w:val="00C87EA5"/>
    <w:rsid w:val="00C912A8"/>
    <w:rsid w:val="00C96078"/>
    <w:rsid w:val="00C96A04"/>
    <w:rsid w:val="00C9729B"/>
    <w:rsid w:val="00C97318"/>
    <w:rsid w:val="00CA3805"/>
    <w:rsid w:val="00CA4B4E"/>
    <w:rsid w:val="00CA50B5"/>
    <w:rsid w:val="00CB09CC"/>
    <w:rsid w:val="00CB10C7"/>
    <w:rsid w:val="00CB158A"/>
    <w:rsid w:val="00CB1BE2"/>
    <w:rsid w:val="00CB1D2D"/>
    <w:rsid w:val="00CB426D"/>
    <w:rsid w:val="00CB6840"/>
    <w:rsid w:val="00CB738D"/>
    <w:rsid w:val="00CC4329"/>
    <w:rsid w:val="00CC5EEB"/>
    <w:rsid w:val="00CC6E02"/>
    <w:rsid w:val="00CD0564"/>
    <w:rsid w:val="00CD4585"/>
    <w:rsid w:val="00CE1FAF"/>
    <w:rsid w:val="00CE292A"/>
    <w:rsid w:val="00CE3706"/>
    <w:rsid w:val="00CE62E6"/>
    <w:rsid w:val="00CE63C9"/>
    <w:rsid w:val="00CF2E3A"/>
    <w:rsid w:val="00CF664D"/>
    <w:rsid w:val="00D01ABC"/>
    <w:rsid w:val="00D035A0"/>
    <w:rsid w:val="00D05370"/>
    <w:rsid w:val="00D105AD"/>
    <w:rsid w:val="00D130B7"/>
    <w:rsid w:val="00D13AAC"/>
    <w:rsid w:val="00D14F7A"/>
    <w:rsid w:val="00D20B32"/>
    <w:rsid w:val="00D21722"/>
    <w:rsid w:val="00D23F95"/>
    <w:rsid w:val="00D27B29"/>
    <w:rsid w:val="00D33902"/>
    <w:rsid w:val="00D34490"/>
    <w:rsid w:val="00D500D6"/>
    <w:rsid w:val="00D514F3"/>
    <w:rsid w:val="00D52B0B"/>
    <w:rsid w:val="00D53012"/>
    <w:rsid w:val="00D563A1"/>
    <w:rsid w:val="00D6355A"/>
    <w:rsid w:val="00D64118"/>
    <w:rsid w:val="00D6707C"/>
    <w:rsid w:val="00D74D2D"/>
    <w:rsid w:val="00D77498"/>
    <w:rsid w:val="00D82F1C"/>
    <w:rsid w:val="00D91417"/>
    <w:rsid w:val="00D92138"/>
    <w:rsid w:val="00D967FD"/>
    <w:rsid w:val="00D9689B"/>
    <w:rsid w:val="00DA19A4"/>
    <w:rsid w:val="00DA3796"/>
    <w:rsid w:val="00DA455D"/>
    <w:rsid w:val="00DA4CF8"/>
    <w:rsid w:val="00DA6B83"/>
    <w:rsid w:val="00DA7A89"/>
    <w:rsid w:val="00DA7EBF"/>
    <w:rsid w:val="00DB059A"/>
    <w:rsid w:val="00DB0B95"/>
    <w:rsid w:val="00DB12ED"/>
    <w:rsid w:val="00DB184F"/>
    <w:rsid w:val="00DB3536"/>
    <w:rsid w:val="00DC04DB"/>
    <w:rsid w:val="00DC09B0"/>
    <w:rsid w:val="00DC1677"/>
    <w:rsid w:val="00DC5F71"/>
    <w:rsid w:val="00DD1542"/>
    <w:rsid w:val="00DE008D"/>
    <w:rsid w:val="00DE1343"/>
    <w:rsid w:val="00DE19D0"/>
    <w:rsid w:val="00DE53F7"/>
    <w:rsid w:val="00DE5418"/>
    <w:rsid w:val="00DF1429"/>
    <w:rsid w:val="00DF27A6"/>
    <w:rsid w:val="00DF617A"/>
    <w:rsid w:val="00E0371A"/>
    <w:rsid w:val="00E05496"/>
    <w:rsid w:val="00E05C9D"/>
    <w:rsid w:val="00E11412"/>
    <w:rsid w:val="00E13E3A"/>
    <w:rsid w:val="00E21F3C"/>
    <w:rsid w:val="00E23A7C"/>
    <w:rsid w:val="00E2485E"/>
    <w:rsid w:val="00E24E63"/>
    <w:rsid w:val="00E27BC6"/>
    <w:rsid w:val="00E3031C"/>
    <w:rsid w:val="00E31899"/>
    <w:rsid w:val="00E348F1"/>
    <w:rsid w:val="00E36D1E"/>
    <w:rsid w:val="00E37986"/>
    <w:rsid w:val="00E41D7C"/>
    <w:rsid w:val="00E47EB7"/>
    <w:rsid w:val="00E548B5"/>
    <w:rsid w:val="00E6070D"/>
    <w:rsid w:val="00E65809"/>
    <w:rsid w:val="00E70219"/>
    <w:rsid w:val="00E72C9B"/>
    <w:rsid w:val="00E72E1F"/>
    <w:rsid w:val="00E75340"/>
    <w:rsid w:val="00E775AB"/>
    <w:rsid w:val="00E82DA4"/>
    <w:rsid w:val="00E8347F"/>
    <w:rsid w:val="00E92F05"/>
    <w:rsid w:val="00E96136"/>
    <w:rsid w:val="00E9689D"/>
    <w:rsid w:val="00EA3BB7"/>
    <w:rsid w:val="00EA44B4"/>
    <w:rsid w:val="00EB07CC"/>
    <w:rsid w:val="00EB0B76"/>
    <w:rsid w:val="00EB7598"/>
    <w:rsid w:val="00EC2B1D"/>
    <w:rsid w:val="00EC5B83"/>
    <w:rsid w:val="00EC7650"/>
    <w:rsid w:val="00EC7DA7"/>
    <w:rsid w:val="00ED6ED8"/>
    <w:rsid w:val="00ED7034"/>
    <w:rsid w:val="00EE0338"/>
    <w:rsid w:val="00F023BB"/>
    <w:rsid w:val="00F06941"/>
    <w:rsid w:val="00F07325"/>
    <w:rsid w:val="00F1165F"/>
    <w:rsid w:val="00F17A0C"/>
    <w:rsid w:val="00F2074A"/>
    <w:rsid w:val="00F216EC"/>
    <w:rsid w:val="00F23B46"/>
    <w:rsid w:val="00F3450B"/>
    <w:rsid w:val="00F367BD"/>
    <w:rsid w:val="00F36F0E"/>
    <w:rsid w:val="00F37393"/>
    <w:rsid w:val="00F4101A"/>
    <w:rsid w:val="00F446FF"/>
    <w:rsid w:val="00F45951"/>
    <w:rsid w:val="00F53533"/>
    <w:rsid w:val="00F53606"/>
    <w:rsid w:val="00F5487A"/>
    <w:rsid w:val="00F674C3"/>
    <w:rsid w:val="00F727A7"/>
    <w:rsid w:val="00F7798A"/>
    <w:rsid w:val="00F81631"/>
    <w:rsid w:val="00F83A8C"/>
    <w:rsid w:val="00F95633"/>
    <w:rsid w:val="00F96C12"/>
    <w:rsid w:val="00F978F4"/>
    <w:rsid w:val="00FA0F3C"/>
    <w:rsid w:val="00FA21F0"/>
    <w:rsid w:val="00FA38BF"/>
    <w:rsid w:val="00FB0607"/>
    <w:rsid w:val="00FB1584"/>
    <w:rsid w:val="00FB267E"/>
    <w:rsid w:val="00FB3A7F"/>
    <w:rsid w:val="00FB746F"/>
    <w:rsid w:val="00FC1E37"/>
    <w:rsid w:val="00FC383E"/>
    <w:rsid w:val="00FC5346"/>
    <w:rsid w:val="00FD27ED"/>
    <w:rsid w:val="00FD40DA"/>
    <w:rsid w:val="00FD5303"/>
    <w:rsid w:val="00FE159C"/>
    <w:rsid w:val="00FE462C"/>
    <w:rsid w:val="00FF0D9F"/>
    <w:rsid w:val="00FF4C55"/>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docId w15:val="{48E30A94-11B8-46E0-AB15-09264D81D5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heme="minorHAnsi" w:hAnsi="Calibri" w:cs="Times New Roman"/>
        <w:lang w:val="en-GB"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C2D3C"/>
    <w:rPr>
      <w:rFonts w:eastAsiaTheme="minorEastAsia" w:cs="Calibri"/>
      <w:sz w:val="22"/>
      <w:szCs w:val="22"/>
    </w:rPr>
  </w:style>
  <w:style w:type="paragraph" w:styleId="Heading1">
    <w:name w:val="heading 1"/>
    <w:basedOn w:val="Normal"/>
    <w:next w:val="Normal"/>
    <w:link w:val="Heading1Char"/>
    <w:uiPriority w:val="9"/>
    <w:qFormat/>
    <w:rsid w:val="002E20C1"/>
    <w:pPr>
      <w:keepNext/>
      <w:numPr>
        <w:numId w:val="19"/>
      </w:numPr>
      <w:jc w:val="both"/>
      <w:outlineLvl w:val="0"/>
    </w:pPr>
    <w:rPr>
      <w:rFonts w:eastAsia="Times New Roman"/>
      <w:b/>
      <w:bCs/>
      <w:kern w:val="32"/>
      <w:szCs w:val="28"/>
    </w:rPr>
  </w:style>
  <w:style w:type="paragraph" w:styleId="Heading2">
    <w:name w:val="heading 2"/>
    <w:basedOn w:val="Normal"/>
    <w:next w:val="Normal"/>
    <w:link w:val="Heading2Char"/>
    <w:uiPriority w:val="9"/>
    <w:qFormat/>
    <w:rsid w:val="002E20C1"/>
    <w:pPr>
      <w:keepNext/>
      <w:numPr>
        <w:ilvl w:val="1"/>
        <w:numId w:val="19"/>
      </w:numPr>
      <w:jc w:val="both"/>
      <w:outlineLvl w:val="1"/>
    </w:pPr>
    <w:rPr>
      <w:rFonts w:eastAsia="Times New Roman"/>
      <w:b/>
      <w:bCs/>
      <w:i/>
      <w:iCs/>
    </w:rPr>
  </w:style>
  <w:style w:type="paragraph" w:styleId="Heading3">
    <w:name w:val="heading 3"/>
    <w:basedOn w:val="Normal"/>
    <w:next w:val="Normal"/>
    <w:link w:val="Heading3Char"/>
    <w:autoRedefine/>
    <w:uiPriority w:val="9"/>
    <w:qFormat/>
    <w:rsid w:val="002E20C1"/>
    <w:pPr>
      <w:keepNext/>
      <w:keepLines/>
      <w:numPr>
        <w:ilvl w:val="2"/>
        <w:numId w:val="19"/>
      </w:numPr>
      <w:outlineLvl w:val="2"/>
    </w:pPr>
    <w:rPr>
      <w:rFonts w:eastAsia="Times New Roman"/>
      <w:i/>
      <w:iCs/>
    </w:rPr>
  </w:style>
  <w:style w:type="paragraph" w:styleId="Heading4">
    <w:name w:val="heading 4"/>
    <w:basedOn w:val="Normal"/>
    <w:next w:val="Normal"/>
    <w:link w:val="Heading4Char"/>
    <w:uiPriority w:val="9"/>
    <w:qFormat/>
    <w:rsid w:val="002E20C1"/>
    <w:pPr>
      <w:keepNext/>
      <w:numPr>
        <w:ilvl w:val="3"/>
        <w:numId w:val="19"/>
      </w:numPr>
      <w:jc w:val="both"/>
      <w:outlineLvl w:val="3"/>
    </w:pPr>
    <w:rPr>
      <w:rFonts w:eastAsia="Times New Roman"/>
      <w:i/>
      <w:iCs/>
    </w:rPr>
  </w:style>
  <w:style w:type="paragraph" w:styleId="Heading5">
    <w:name w:val="heading 5"/>
    <w:basedOn w:val="Normal"/>
    <w:next w:val="Normal"/>
    <w:link w:val="Heading5Char"/>
    <w:uiPriority w:val="9"/>
    <w:unhideWhenUsed/>
    <w:qFormat/>
    <w:rsid w:val="002E20C1"/>
    <w:pPr>
      <w:numPr>
        <w:ilvl w:val="4"/>
        <w:numId w:val="18"/>
      </w:numPr>
      <w:spacing w:before="240" w:after="60"/>
      <w:outlineLvl w:val="4"/>
    </w:pPr>
    <w:rPr>
      <w:rFonts w:eastAsiaTheme="majorEastAsia" w:cstheme="majorBidi"/>
      <w:b/>
      <w:bCs/>
      <w:i/>
      <w:iCs/>
      <w:sz w:val="26"/>
      <w:szCs w:val="26"/>
    </w:rPr>
  </w:style>
  <w:style w:type="paragraph" w:styleId="Heading6">
    <w:name w:val="heading 6"/>
    <w:basedOn w:val="Normal"/>
    <w:next w:val="Normal"/>
    <w:link w:val="Heading6Char"/>
    <w:uiPriority w:val="9"/>
    <w:unhideWhenUsed/>
    <w:qFormat/>
    <w:rsid w:val="002E20C1"/>
    <w:pPr>
      <w:numPr>
        <w:ilvl w:val="5"/>
        <w:numId w:val="18"/>
      </w:numPr>
      <w:spacing w:before="240" w:after="60"/>
      <w:outlineLvl w:val="5"/>
    </w:pPr>
    <w:rPr>
      <w:rFonts w:eastAsiaTheme="majorEastAsia" w:cstheme="majorBidi"/>
      <w:b/>
      <w:bCs/>
    </w:rPr>
  </w:style>
  <w:style w:type="paragraph" w:styleId="Heading7">
    <w:name w:val="heading 7"/>
    <w:basedOn w:val="Normal"/>
    <w:next w:val="Normal"/>
    <w:link w:val="Heading7Char"/>
    <w:uiPriority w:val="9"/>
    <w:unhideWhenUsed/>
    <w:qFormat/>
    <w:rsid w:val="002E20C1"/>
    <w:pPr>
      <w:numPr>
        <w:ilvl w:val="6"/>
        <w:numId w:val="18"/>
      </w:numPr>
      <w:spacing w:before="240" w:after="60"/>
      <w:outlineLvl w:val="6"/>
    </w:pPr>
    <w:rPr>
      <w:rFonts w:eastAsiaTheme="majorEastAsia" w:cstheme="majorBidi"/>
      <w:sz w:val="24"/>
      <w:szCs w:val="24"/>
    </w:rPr>
  </w:style>
  <w:style w:type="paragraph" w:styleId="Heading8">
    <w:name w:val="heading 8"/>
    <w:basedOn w:val="Normal"/>
    <w:next w:val="Normal"/>
    <w:link w:val="Heading8Char"/>
    <w:uiPriority w:val="9"/>
    <w:unhideWhenUsed/>
    <w:qFormat/>
    <w:rsid w:val="002E20C1"/>
    <w:pPr>
      <w:numPr>
        <w:ilvl w:val="7"/>
        <w:numId w:val="18"/>
      </w:numPr>
      <w:spacing w:before="240" w:after="60"/>
      <w:outlineLvl w:val="7"/>
    </w:pPr>
    <w:rPr>
      <w:rFonts w:eastAsiaTheme="majorEastAsia" w:cstheme="majorBidi"/>
      <w:i/>
      <w:iCs/>
      <w:sz w:val="24"/>
      <w:szCs w:val="24"/>
    </w:rPr>
  </w:style>
  <w:style w:type="paragraph" w:styleId="Heading9">
    <w:name w:val="heading 9"/>
    <w:basedOn w:val="Normal"/>
    <w:next w:val="Normal"/>
    <w:link w:val="Heading9Char"/>
    <w:uiPriority w:val="9"/>
    <w:unhideWhenUsed/>
    <w:qFormat/>
    <w:rsid w:val="002E20C1"/>
    <w:pPr>
      <w:numPr>
        <w:ilvl w:val="8"/>
        <w:numId w:val="1"/>
      </w:numPr>
      <w:spacing w:before="240" w:after="60"/>
      <w:outlineLvl w:val="8"/>
    </w:pPr>
    <w:rPr>
      <w:rFonts w:ascii="Cambria" w:eastAsiaTheme="majorEastAsia" w:hAnsi="Cambria" w:cstheme="majorBid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E20C1"/>
    <w:rPr>
      <w:rFonts w:eastAsia="Times New Roman" w:cs="Calibri"/>
      <w:b/>
      <w:bCs/>
      <w:kern w:val="32"/>
      <w:sz w:val="22"/>
      <w:szCs w:val="28"/>
    </w:rPr>
  </w:style>
  <w:style w:type="character" w:customStyle="1" w:styleId="Heading2Char">
    <w:name w:val="Heading 2 Char"/>
    <w:basedOn w:val="DefaultParagraphFont"/>
    <w:link w:val="Heading2"/>
    <w:uiPriority w:val="9"/>
    <w:rsid w:val="002E20C1"/>
    <w:rPr>
      <w:rFonts w:eastAsia="Times New Roman" w:cs="Calibri"/>
      <w:b/>
      <w:bCs/>
      <w:i/>
      <w:iCs/>
      <w:sz w:val="22"/>
      <w:szCs w:val="22"/>
    </w:rPr>
  </w:style>
  <w:style w:type="character" w:customStyle="1" w:styleId="Heading3Char">
    <w:name w:val="Heading 3 Char"/>
    <w:basedOn w:val="DefaultParagraphFont"/>
    <w:link w:val="Heading3"/>
    <w:uiPriority w:val="9"/>
    <w:rsid w:val="002E20C1"/>
    <w:rPr>
      <w:rFonts w:eastAsia="Times New Roman" w:cs="Calibri"/>
      <w:i/>
      <w:iCs/>
      <w:color w:val="262626"/>
      <w:sz w:val="22"/>
      <w:szCs w:val="22"/>
    </w:rPr>
  </w:style>
  <w:style w:type="character" w:customStyle="1" w:styleId="Heading4Char">
    <w:name w:val="Heading 4 Char"/>
    <w:basedOn w:val="DefaultParagraphFont"/>
    <w:link w:val="Heading4"/>
    <w:uiPriority w:val="9"/>
    <w:rsid w:val="002E20C1"/>
    <w:rPr>
      <w:rFonts w:eastAsia="Times New Roman" w:cs="Calibri"/>
      <w:i/>
      <w:iCs/>
      <w:color w:val="262626"/>
      <w:sz w:val="22"/>
      <w:szCs w:val="22"/>
    </w:rPr>
  </w:style>
  <w:style w:type="character" w:customStyle="1" w:styleId="Heading5Char">
    <w:name w:val="Heading 5 Char"/>
    <w:basedOn w:val="DefaultParagraphFont"/>
    <w:link w:val="Heading5"/>
    <w:uiPriority w:val="9"/>
    <w:rsid w:val="002E20C1"/>
    <w:rPr>
      <w:rFonts w:eastAsiaTheme="majorEastAsia" w:cstheme="majorBidi"/>
      <w:b/>
      <w:bCs/>
      <w:i/>
      <w:iCs/>
      <w:color w:val="262626"/>
      <w:sz w:val="26"/>
      <w:szCs w:val="26"/>
    </w:rPr>
  </w:style>
  <w:style w:type="character" w:customStyle="1" w:styleId="Heading6Char">
    <w:name w:val="Heading 6 Char"/>
    <w:basedOn w:val="DefaultParagraphFont"/>
    <w:link w:val="Heading6"/>
    <w:uiPriority w:val="9"/>
    <w:rsid w:val="002E20C1"/>
    <w:rPr>
      <w:rFonts w:eastAsiaTheme="majorEastAsia" w:cstheme="majorBidi"/>
      <w:b/>
      <w:bCs/>
      <w:color w:val="262626"/>
      <w:sz w:val="22"/>
      <w:szCs w:val="22"/>
    </w:rPr>
  </w:style>
  <w:style w:type="character" w:customStyle="1" w:styleId="Heading7Char">
    <w:name w:val="Heading 7 Char"/>
    <w:basedOn w:val="DefaultParagraphFont"/>
    <w:link w:val="Heading7"/>
    <w:uiPriority w:val="9"/>
    <w:rsid w:val="002E20C1"/>
    <w:rPr>
      <w:rFonts w:eastAsiaTheme="majorEastAsia" w:cstheme="majorBidi"/>
      <w:color w:val="262626"/>
      <w:sz w:val="24"/>
      <w:szCs w:val="24"/>
    </w:rPr>
  </w:style>
  <w:style w:type="character" w:customStyle="1" w:styleId="Heading8Char">
    <w:name w:val="Heading 8 Char"/>
    <w:basedOn w:val="DefaultParagraphFont"/>
    <w:link w:val="Heading8"/>
    <w:uiPriority w:val="9"/>
    <w:rsid w:val="002E20C1"/>
    <w:rPr>
      <w:rFonts w:eastAsiaTheme="majorEastAsia" w:cstheme="majorBidi"/>
      <w:i/>
      <w:iCs/>
      <w:color w:val="262626"/>
      <w:sz w:val="24"/>
      <w:szCs w:val="24"/>
    </w:rPr>
  </w:style>
  <w:style w:type="character" w:customStyle="1" w:styleId="Heading9Char">
    <w:name w:val="Heading 9 Char"/>
    <w:basedOn w:val="DefaultParagraphFont"/>
    <w:link w:val="Heading9"/>
    <w:uiPriority w:val="9"/>
    <w:rsid w:val="002E20C1"/>
    <w:rPr>
      <w:rFonts w:ascii="Cambria" w:eastAsiaTheme="majorEastAsia" w:hAnsi="Cambria" w:cstheme="majorBidi"/>
      <w:color w:val="262626"/>
      <w:sz w:val="22"/>
      <w:szCs w:val="22"/>
    </w:rPr>
  </w:style>
  <w:style w:type="paragraph" w:styleId="Caption">
    <w:name w:val="caption"/>
    <w:basedOn w:val="Normal"/>
    <w:uiPriority w:val="35"/>
    <w:qFormat/>
    <w:rsid w:val="009812F2"/>
    <w:pPr>
      <w:suppressLineNumbers/>
      <w:suppressAutoHyphens/>
      <w:spacing w:before="120" w:after="120"/>
      <w:jc w:val="center"/>
    </w:pPr>
    <w:rPr>
      <w:rFonts w:asciiTheme="minorHAnsi" w:hAnsiTheme="minorHAnsi" w:cs="Tahoma"/>
      <w:i/>
      <w:iCs/>
      <w:sz w:val="20"/>
      <w:szCs w:val="24"/>
      <w:lang w:eastAsia="ar-SA"/>
    </w:rPr>
  </w:style>
  <w:style w:type="paragraph" w:styleId="NoSpacing">
    <w:name w:val="No Spacing"/>
    <w:uiPriority w:val="1"/>
    <w:qFormat/>
    <w:rsid w:val="003A7044"/>
    <w:rPr>
      <w:rFonts w:eastAsiaTheme="minorEastAsia" w:cs="Calibri"/>
      <w:color w:val="262626"/>
      <w:sz w:val="22"/>
      <w:szCs w:val="22"/>
    </w:rPr>
  </w:style>
  <w:style w:type="paragraph" w:styleId="ListParagraph">
    <w:name w:val="List Paragraph"/>
    <w:aliases w:val="Reference Documents"/>
    <w:basedOn w:val="Normal"/>
    <w:uiPriority w:val="34"/>
    <w:qFormat/>
    <w:rsid w:val="002E20C1"/>
    <w:pPr>
      <w:ind w:left="720"/>
    </w:pPr>
  </w:style>
  <w:style w:type="paragraph" w:styleId="TOCHeading">
    <w:name w:val="TOC Heading"/>
    <w:basedOn w:val="Heading1"/>
    <w:next w:val="Normal"/>
    <w:uiPriority w:val="39"/>
    <w:qFormat/>
    <w:rsid w:val="002E20C1"/>
    <w:pPr>
      <w:keepLines/>
      <w:numPr>
        <w:numId w:val="0"/>
      </w:numPr>
      <w:spacing w:before="480" w:line="276" w:lineRule="auto"/>
      <w:jc w:val="left"/>
      <w:outlineLvl w:val="9"/>
    </w:pPr>
    <w:rPr>
      <w:rFonts w:ascii="Cambria" w:hAnsi="Cambria" w:cs="Cambria"/>
      <w:color w:val="365F91"/>
      <w:kern w:val="0"/>
      <w:lang w:val="en-US"/>
    </w:rPr>
  </w:style>
  <w:style w:type="paragraph" w:styleId="Header">
    <w:name w:val="header"/>
    <w:basedOn w:val="Normal"/>
    <w:link w:val="HeaderChar"/>
    <w:uiPriority w:val="99"/>
    <w:unhideWhenUsed/>
    <w:rsid w:val="005206BA"/>
    <w:pPr>
      <w:tabs>
        <w:tab w:val="center" w:pos="4513"/>
        <w:tab w:val="right" w:pos="9026"/>
      </w:tabs>
    </w:pPr>
    <w:rPr>
      <w:rFonts w:ascii="Arial" w:hAnsi="Arial" w:cstheme="minorBidi"/>
      <w:color w:val="575C69"/>
      <w:sz w:val="20"/>
      <w:szCs w:val="24"/>
      <w:lang w:val="en-ZA"/>
    </w:rPr>
  </w:style>
  <w:style w:type="character" w:customStyle="1" w:styleId="HeaderChar">
    <w:name w:val="Header Char"/>
    <w:basedOn w:val="DefaultParagraphFont"/>
    <w:link w:val="Header"/>
    <w:uiPriority w:val="99"/>
    <w:rsid w:val="005206BA"/>
    <w:rPr>
      <w:rFonts w:ascii="Arial" w:eastAsiaTheme="minorEastAsia" w:hAnsi="Arial" w:cstheme="minorBidi"/>
      <w:color w:val="575C69"/>
      <w:szCs w:val="24"/>
      <w:lang w:val="en-ZA"/>
    </w:rPr>
  </w:style>
  <w:style w:type="paragraph" w:styleId="Footer">
    <w:name w:val="footer"/>
    <w:basedOn w:val="Normal"/>
    <w:link w:val="FooterChar"/>
    <w:uiPriority w:val="99"/>
    <w:unhideWhenUsed/>
    <w:rsid w:val="005206BA"/>
    <w:pPr>
      <w:tabs>
        <w:tab w:val="center" w:pos="4513"/>
        <w:tab w:val="right" w:pos="9026"/>
      </w:tabs>
    </w:pPr>
    <w:rPr>
      <w:rFonts w:ascii="Arial" w:hAnsi="Arial" w:cstheme="minorBidi"/>
      <w:color w:val="575C69"/>
      <w:sz w:val="20"/>
      <w:szCs w:val="24"/>
      <w:lang w:val="en-ZA"/>
    </w:rPr>
  </w:style>
  <w:style w:type="character" w:customStyle="1" w:styleId="FooterChar">
    <w:name w:val="Footer Char"/>
    <w:basedOn w:val="DefaultParagraphFont"/>
    <w:link w:val="Footer"/>
    <w:uiPriority w:val="99"/>
    <w:rsid w:val="005206BA"/>
    <w:rPr>
      <w:rFonts w:ascii="Arial" w:eastAsiaTheme="minorEastAsia" w:hAnsi="Arial" w:cstheme="minorBidi"/>
      <w:color w:val="575C69"/>
      <w:szCs w:val="24"/>
      <w:lang w:val="en-ZA"/>
    </w:rPr>
  </w:style>
  <w:style w:type="paragraph" w:styleId="DocumentMap">
    <w:name w:val="Document Map"/>
    <w:basedOn w:val="Normal"/>
    <w:link w:val="DocumentMapChar"/>
    <w:uiPriority w:val="99"/>
    <w:semiHidden/>
    <w:unhideWhenUsed/>
    <w:rsid w:val="005206BA"/>
    <w:rPr>
      <w:rFonts w:ascii="Helvetica" w:hAnsi="Helvetica" w:cstheme="minorBidi"/>
      <w:sz w:val="20"/>
      <w:szCs w:val="24"/>
      <w:lang w:val="en-ZA"/>
    </w:rPr>
  </w:style>
  <w:style w:type="character" w:customStyle="1" w:styleId="DocumentMapChar">
    <w:name w:val="Document Map Char"/>
    <w:basedOn w:val="DefaultParagraphFont"/>
    <w:link w:val="DocumentMap"/>
    <w:uiPriority w:val="99"/>
    <w:semiHidden/>
    <w:rsid w:val="005206BA"/>
    <w:rPr>
      <w:rFonts w:ascii="Helvetica" w:eastAsiaTheme="minorEastAsia" w:hAnsi="Helvetica" w:cstheme="minorBidi"/>
      <w:szCs w:val="24"/>
      <w:lang w:val="en-ZA"/>
    </w:rPr>
  </w:style>
  <w:style w:type="paragraph" w:styleId="TOC1">
    <w:name w:val="toc 1"/>
    <w:basedOn w:val="Normal"/>
    <w:next w:val="Normal"/>
    <w:autoRedefine/>
    <w:uiPriority w:val="39"/>
    <w:unhideWhenUsed/>
    <w:rsid w:val="007044A5"/>
    <w:pPr>
      <w:spacing w:before="80"/>
    </w:pPr>
    <w:rPr>
      <w:rFonts w:asciiTheme="minorHAnsi" w:hAnsiTheme="minorHAnsi" w:cstheme="minorBidi"/>
      <w:sz w:val="20"/>
      <w:szCs w:val="24"/>
      <w:lang w:val="en-ZA"/>
    </w:rPr>
  </w:style>
  <w:style w:type="paragraph" w:styleId="TOC2">
    <w:name w:val="toc 2"/>
    <w:basedOn w:val="Normal"/>
    <w:next w:val="Normal"/>
    <w:autoRedefine/>
    <w:uiPriority w:val="39"/>
    <w:unhideWhenUsed/>
    <w:rsid w:val="00C912A8"/>
    <w:pPr>
      <w:tabs>
        <w:tab w:val="left" w:pos="720"/>
        <w:tab w:val="right" w:leader="dot" w:pos="10456"/>
      </w:tabs>
    </w:pPr>
    <w:rPr>
      <w:rFonts w:asciiTheme="minorHAnsi" w:hAnsiTheme="minorHAnsi" w:cstheme="minorBidi"/>
      <w:sz w:val="20"/>
      <w:lang w:val="en-ZA"/>
    </w:rPr>
  </w:style>
  <w:style w:type="paragraph" w:styleId="TOC3">
    <w:name w:val="toc 3"/>
    <w:basedOn w:val="Normal"/>
    <w:next w:val="Normal"/>
    <w:autoRedefine/>
    <w:uiPriority w:val="39"/>
    <w:unhideWhenUsed/>
    <w:rsid w:val="007044A5"/>
    <w:pPr>
      <w:spacing w:before="40"/>
    </w:pPr>
    <w:rPr>
      <w:rFonts w:asciiTheme="minorHAnsi" w:hAnsiTheme="minorHAnsi" w:cstheme="minorBidi"/>
      <w:sz w:val="20"/>
      <w:lang w:val="en-ZA"/>
    </w:rPr>
  </w:style>
  <w:style w:type="character" w:styleId="Hyperlink">
    <w:name w:val="Hyperlink"/>
    <w:basedOn w:val="DefaultParagraphFont"/>
    <w:uiPriority w:val="99"/>
    <w:unhideWhenUsed/>
    <w:rsid w:val="005206BA"/>
    <w:rPr>
      <w:color w:val="0000FF" w:themeColor="hyperlink"/>
      <w:u w:val="single"/>
    </w:rPr>
  </w:style>
  <w:style w:type="paragraph" w:styleId="TOC4">
    <w:name w:val="toc 4"/>
    <w:basedOn w:val="Normal"/>
    <w:next w:val="Normal"/>
    <w:autoRedefine/>
    <w:uiPriority w:val="39"/>
    <w:semiHidden/>
    <w:unhideWhenUsed/>
    <w:rsid w:val="007044A5"/>
    <w:pPr>
      <w:ind w:left="720"/>
    </w:pPr>
    <w:rPr>
      <w:rFonts w:asciiTheme="minorHAnsi" w:hAnsiTheme="minorHAnsi" w:cstheme="minorBidi"/>
      <w:sz w:val="20"/>
      <w:szCs w:val="18"/>
      <w:lang w:val="en-ZA"/>
    </w:rPr>
  </w:style>
  <w:style w:type="paragraph" w:styleId="TOC5">
    <w:name w:val="toc 5"/>
    <w:basedOn w:val="Normal"/>
    <w:next w:val="Normal"/>
    <w:autoRedefine/>
    <w:uiPriority w:val="39"/>
    <w:semiHidden/>
    <w:unhideWhenUsed/>
    <w:rsid w:val="005206BA"/>
    <w:pPr>
      <w:ind w:left="960"/>
    </w:pPr>
    <w:rPr>
      <w:rFonts w:ascii="Arial" w:hAnsi="Arial" w:cstheme="minorBidi"/>
      <w:sz w:val="18"/>
      <w:szCs w:val="18"/>
      <w:lang w:val="en-ZA"/>
    </w:rPr>
  </w:style>
  <w:style w:type="paragraph" w:styleId="TOC6">
    <w:name w:val="toc 6"/>
    <w:basedOn w:val="Normal"/>
    <w:next w:val="Normal"/>
    <w:autoRedefine/>
    <w:uiPriority w:val="39"/>
    <w:semiHidden/>
    <w:unhideWhenUsed/>
    <w:rsid w:val="005206BA"/>
    <w:pPr>
      <w:ind w:left="1200"/>
    </w:pPr>
    <w:rPr>
      <w:rFonts w:ascii="Arial" w:hAnsi="Arial" w:cstheme="minorBidi"/>
      <w:sz w:val="18"/>
      <w:szCs w:val="18"/>
      <w:lang w:val="en-ZA"/>
    </w:rPr>
  </w:style>
  <w:style w:type="paragraph" w:styleId="TOC7">
    <w:name w:val="toc 7"/>
    <w:basedOn w:val="Normal"/>
    <w:next w:val="Normal"/>
    <w:autoRedefine/>
    <w:uiPriority w:val="39"/>
    <w:semiHidden/>
    <w:unhideWhenUsed/>
    <w:rsid w:val="005206BA"/>
    <w:pPr>
      <w:ind w:left="1440"/>
    </w:pPr>
    <w:rPr>
      <w:rFonts w:ascii="Arial" w:hAnsi="Arial" w:cstheme="minorBidi"/>
      <w:sz w:val="18"/>
      <w:szCs w:val="18"/>
      <w:lang w:val="en-ZA"/>
    </w:rPr>
  </w:style>
  <w:style w:type="paragraph" w:styleId="TOC8">
    <w:name w:val="toc 8"/>
    <w:basedOn w:val="Normal"/>
    <w:next w:val="Normal"/>
    <w:autoRedefine/>
    <w:uiPriority w:val="39"/>
    <w:semiHidden/>
    <w:unhideWhenUsed/>
    <w:rsid w:val="005206BA"/>
    <w:pPr>
      <w:ind w:left="1680"/>
    </w:pPr>
    <w:rPr>
      <w:rFonts w:ascii="Arial" w:hAnsi="Arial" w:cstheme="minorBidi"/>
      <w:sz w:val="18"/>
      <w:szCs w:val="18"/>
      <w:lang w:val="en-ZA"/>
    </w:rPr>
  </w:style>
  <w:style w:type="paragraph" w:styleId="TOC9">
    <w:name w:val="toc 9"/>
    <w:basedOn w:val="Normal"/>
    <w:next w:val="Normal"/>
    <w:autoRedefine/>
    <w:uiPriority w:val="39"/>
    <w:semiHidden/>
    <w:unhideWhenUsed/>
    <w:rsid w:val="005206BA"/>
    <w:pPr>
      <w:ind w:left="1920"/>
    </w:pPr>
    <w:rPr>
      <w:rFonts w:ascii="Arial" w:hAnsi="Arial" w:cstheme="minorBidi"/>
      <w:sz w:val="18"/>
      <w:szCs w:val="18"/>
      <w:lang w:val="en-ZA"/>
    </w:rPr>
  </w:style>
  <w:style w:type="paragraph" w:styleId="TableofFigures">
    <w:name w:val="table of figures"/>
    <w:basedOn w:val="Normal"/>
    <w:next w:val="Normal"/>
    <w:uiPriority w:val="99"/>
    <w:unhideWhenUsed/>
    <w:rsid w:val="005206BA"/>
    <w:pPr>
      <w:ind w:left="480" w:hanging="480"/>
    </w:pPr>
    <w:rPr>
      <w:rFonts w:ascii="Arial" w:hAnsi="Arial" w:cstheme="minorBidi"/>
      <w:sz w:val="20"/>
      <w:szCs w:val="24"/>
      <w:lang w:val="en-ZA"/>
    </w:rPr>
  </w:style>
  <w:style w:type="table" w:styleId="TableGrid">
    <w:name w:val="Table Grid"/>
    <w:basedOn w:val="TableNormal"/>
    <w:uiPriority w:val="39"/>
    <w:rsid w:val="005206BA"/>
    <w:rPr>
      <w:rFonts w:asciiTheme="minorHAnsi" w:eastAsiaTheme="minorEastAsia" w:hAnsiTheme="minorHAnsi" w:cstheme="minorBidi"/>
      <w:sz w:val="24"/>
      <w:szCs w:val="24"/>
      <w:lang w:val="en-Z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ageNumber">
    <w:name w:val="page number"/>
    <w:basedOn w:val="DefaultParagraphFont"/>
    <w:uiPriority w:val="99"/>
    <w:semiHidden/>
    <w:unhideWhenUsed/>
    <w:rsid w:val="005206BA"/>
  </w:style>
  <w:style w:type="paragraph" w:customStyle="1" w:styleId="DocumentTitle">
    <w:name w:val="Document Title"/>
    <w:basedOn w:val="Normal"/>
    <w:next w:val="Normal"/>
    <w:qFormat/>
    <w:rsid w:val="005206BA"/>
    <w:rPr>
      <w:rFonts w:ascii="Arial" w:hAnsi="Arial" w:cstheme="minorBidi"/>
      <w:color w:val="454956"/>
      <w:sz w:val="48"/>
      <w:szCs w:val="24"/>
      <w:lang w:val="en-ZA"/>
    </w:rPr>
  </w:style>
  <w:style w:type="paragraph" w:customStyle="1" w:styleId="ContactInformation">
    <w:name w:val="Contact Information"/>
    <w:basedOn w:val="Footer"/>
    <w:qFormat/>
    <w:rsid w:val="005206BA"/>
    <w:pPr>
      <w:tabs>
        <w:tab w:val="clear" w:pos="4513"/>
        <w:tab w:val="clear" w:pos="9026"/>
        <w:tab w:val="left" w:pos="4536"/>
        <w:tab w:val="left" w:pos="7088"/>
      </w:tabs>
    </w:pPr>
    <w:rPr>
      <w:color w:val="454956"/>
      <w:sz w:val="13"/>
      <w:lang w:val="en-US"/>
    </w:rPr>
  </w:style>
  <w:style w:type="paragraph" w:styleId="BalloonText">
    <w:name w:val="Balloon Text"/>
    <w:basedOn w:val="Normal"/>
    <w:link w:val="BalloonTextChar"/>
    <w:uiPriority w:val="99"/>
    <w:semiHidden/>
    <w:unhideWhenUsed/>
    <w:rsid w:val="005206BA"/>
    <w:rPr>
      <w:rFonts w:ascii="Helvetica" w:hAnsi="Helvetica" w:cstheme="minorBidi"/>
      <w:sz w:val="18"/>
      <w:szCs w:val="18"/>
      <w:lang w:val="en-ZA"/>
    </w:rPr>
  </w:style>
  <w:style w:type="character" w:customStyle="1" w:styleId="BalloonTextChar">
    <w:name w:val="Balloon Text Char"/>
    <w:basedOn w:val="DefaultParagraphFont"/>
    <w:link w:val="BalloonText"/>
    <w:uiPriority w:val="99"/>
    <w:semiHidden/>
    <w:rsid w:val="005206BA"/>
    <w:rPr>
      <w:rFonts w:ascii="Helvetica" w:eastAsiaTheme="minorEastAsia" w:hAnsi="Helvetica" w:cstheme="minorBidi"/>
      <w:sz w:val="18"/>
      <w:szCs w:val="18"/>
      <w:lang w:val="en-ZA"/>
    </w:rPr>
  </w:style>
  <w:style w:type="paragraph" w:styleId="CommentText">
    <w:name w:val="annotation text"/>
    <w:basedOn w:val="Normal"/>
    <w:link w:val="CommentTextChar"/>
    <w:uiPriority w:val="99"/>
    <w:semiHidden/>
    <w:unhideWhenUsed/>
    <w:rsid w:val="005206BA"/>
    <w:rPr>
      <w:rFonts w:ascii="Arial" w:hAnsi="Arial" w:cstheme="minorBidi"/>
      <w:sz w:val="24"/>
      <w:szCs w:val="24"/>
      <w:lang w:val="en-ZA"/>
    </w:rPr>
  </w:style>
  <w:style w:type="character" w:customStyle="1" w:styleId="CommentTextChar">
    <w:name w:val="Comment Text Char"/>
    <w:basedOn w:val="DefaultParagraphFont"/>
    <w:link w:val="CommentText"/>
    <w:uiPriority w:val="99"/>
    <w:semiHidden/>
    <w:rsid w:val="005206BA"/>
    <w:rPr>
      <w:rFonts w:ascii="Arial" w:eastAsiaTheme="minorEastAsia" w:hAnsi="Arial" w:cstheme="minorBidi"/>
      <w:sz w:val="24"/>
      <w:szCs w:val="24"/>
      <w:lang w:val="en-ZA"/>
    </w:rPr>
  </w:style>
  <w:style w:type="character" w:styleId="CommentReference">
    <w:name w:val="annotation reference"/>
    <w:basedOn w:val="DefaultParagraphFont"/>
    <w:uiPriority w:val="99"/>
    <w:semiHidden/>
    <w:unhideWhenUsed/>
    <w:rsid w:val="005206BA"/>
    <w:rPr>
      <w:sz w:val="18"/>
      <w:szCs w:val="18"/>
    </w:rPr>
  </w:style>
  <w:style w:type="paragraph" w:styleId="FootnoteText">
    <w:name w:val="footnote text"/>
    <w:basedOn w:val="Normal"/>
    <w:link w:val="FootnoteTextChar"/>
    <w:uiPriority w:val="99"/>
    <w:unhideWhenUsed/>
    <w:rsid w:val="005206BA"/>
    <w:rPr>
      <w:rFonts w:ascii="Arial" w:hAnsi="Arial" w:cstheme="minorBidi"/>
      <w:sz w:val="16"/>
      <w:szCs w:val="24"/>
      <w:lang w:val="en-ZA"/>
    </w:rPr>
  </w:style>
  <w:style w:type="character" w:customStyle="1" w:styleId="FootnoteTextChar">
    <w:name w:val="Footnote Text Char"/>
    <w:basedOn w:val="DefaultParagraphFont"/>
    <w:link w:val="FootnoteText"/>
    <w:uiPriority w:val="99"/>
    <w:rsid w:val="005206BA"/>
    <w:rPr>
      <w:rFonts w:ascii="Arial" w:eastAsiaTheme="minorEastAsia" w:hAnsi="Arial" w:cstheme="minorBidi"/>
      <w:sz w:val="16"/>
      <w:szCs w:val="24"/>
      <w:lang w:val="en-ZA"/>
    </w:rPr>
  </w:style>
  <w:style w:type="character" w:styleId="FootnoteReference">
    <w:name w:val="footnote reference"/>
    <w:basedOn w:val="DefaultParagraphFont"/>
    <w:uiPriority w:val="99"/>
    <w:unhideWhenUsed/>
    <w:rsid w:val="005206BA"/>
    <w:rPr>
      <w:vertAlign w:val="superscript"/>
    </w:rPr>
  </w:style>
  <w:style w:type="paragraph" w:styleId="CommentSubject">
    <w:name w:val="annotation subject"/>
    <w:basedOn w:val="CommentText"/>
    <w:next w:val="CommentText"/>
    <w:link w:val="CommentSubjectChar"/>
    <w:uiPriority w:val="99"/>
    <w:semiHidden/>
    <w:unhideWhenUsed/>
    <w:rsid w:val="005206BA"/>
    <w:rPr>
      <w:b/>
      <w:bCs/>
      <w:sz w:val="20"/>
      <w:szCs w:val="20"/>
    </w:rPr>
  </w:style>
  <w:style w:type="character" w:customStyle="1" w:styleId="CommentSubjectChar">
    <w:name w:val="Comment Subject Char"/>
    <w:basedOn w:val="CommentTextChar"/>
    <w:link w:val="CommentSubject"/>
    <w:uiPriority w:val="99"/>
    <w:semiHidden/>
    <w:rsid w:val="005206BA"/>
    <w:rPr>
      <w:rFonts w:ascii="Arial" w:eastAsiaTheme="minorEastAsia" w:hAnsi="Arial" w:cstheme="minorBidi"/>
      <w:b/>
      <w:bCs/>
      <w:sz w:val="24"/>
      <w:szCs w:val="24"/>
      <w:lang w:val="en-ZA"/>
    </w:rPr>
  </w:style>
  <w:style w:type="paragraph" w:styleId="Revision">
    <w:name w:val="Revision"/>
    <w:hidden/>
    <w:uiPriority w:val="99"/>
    <w:semiHidden/>
    <w:rsid w:val="005206BA"/>
    <w:rPr>
      <w:rFonts w:ascii="Arial" w:eastAsiaTheme="minorEastAsia" w:hAnsi="Arial" w:cstheme="minorBidi"/>
      <w:szCs w:val="24"/>
      <w:lang w:val="en-ZA"/>
    </w:rPr>
  </w:style>
  <w:style w:type="paragraph" w:styleId="Title">
    <w:name w:val="Title"/>
    <w:basedOn w:val="Normal"/>
    <w:next w:val="Normal"/>
    <w:link w:val="TitleChar"/>
    <w:qFormat/>
    <w:locked/>
    <w:rsid w:val="004B091C"/>
    <w:pPr>
      <w:pBdr>
        <w:bottom w:val="single" w:sz="8" w:space="4" w:color="4F81BD" w:themeColor="accent1"/>
      </w:pBdr>
      <w:spacing w:after="300"/>
      <w:contextualSpacing/>
    </w:pPr>
    <w:rPr>
      <w:rFonts w:asciiTheme="majorHAnsi" w:eastAsiaTheme="majorEastAsia" w:hAnsiTheme="majorHAnsi" w:cstheme="majorBidi"/>
      <w:color w:val="1F497D" w:themeColor="text2"/>
      <w:spacing w:val="5"/>
      <w:kern w:val="28"/>
      <w:sz w:val="52"/>
      <w:szCs w:val="52"/>
      <w:lang w:val="en-US"/>
    </w:rPr>
  </w:style>
  <w:style w:type="character" w:customStyle="1" w:styleId="TitleChar">
    <w:name w:val="Title Char"/>
    <w:basedOn w:val="DefaultParagraphFont"/>
    <w:link w:val="Title"/>
    <w:rsid w:val="004B091C"/>
    <w:rPr>
      <w:rFonts w:asciiTheme="majorHAnsi" w:eastAsiaTheme="majorEastAsia" w:hAnsiTheme="majorHAnsi" w:cstheme="majorBidi"/>
      <w:color w:val="1F497D" w:themeColor="text2"/>
      <w:spacing w:val="5"/>
      <w:kern w:val="28"/>
      <w:sz w:val="52"/>
      <w:szCs w:val="52"/>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3.xml"/></Relationships>
</file>

<file path=word/_rels/footer2.xml.rels><?xml version="1.0" encoding="UTF-8" standalone="yes"?>
<Relationships xmlns="http://schemas.openxmlformats.org/package/2006/relationships"><Relationship Id="rId3" Type="http://schemas.openxmlformats.org/officeDocument/2006/relationships/image" Target="media/image5.png"/><Relationship Id="rId2" Type="http://schemas.openxmlformats.org/officeDocument/2006/relationships/image" Target="media/image4.png"/><Relationship Id="rId1" Type="http://schemas.openxmlformats.org/officeDocument/2006/relationships/image" Target="media/image3.png"/><Relationship Id="rId4" Type="http://schemas.openxmlformats.org/officeDocument/2006/relationships/image" Target="media/image6.png"/></Relationships>
</file>

<file path=word/_rels/footer3.xml.rels><?xml version="1.0" encoding="UTF-8" standalone="yes"?>
<Relationships xmlns="http://schemas.openxmlformats.org/package/2006/relationships"><Relationship Id="rId3" Type="http://schemas.openxmlformats.org/officeDocument/2006/relationships/image" Target="media/image5.png"/><Relationship Id="rId2" Type="http://schemas.openxmlformats.org/officeDocument/2006/relationships/image" Target="media/image4.png"/><Relationship Id="rId1" Type="http://schemas.openxmlformats.org/officeDocument/2006/relationships/image" Target="media/image3.png"/><Relationship Id="rId4" Type="http://schemas.openxmlformats.org/officeDocument/2006/relationships/image" Target="media/image6.png"/></Relationships>
</file>

<file path=word/_rels/header3.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C47DA8F-0CB8-4141-B7AF-C4BD3DFCEE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15</Pages>
  <Words>4235</Words>
  <Characters>24142</Characters>
  <Application>Microsoft Office Word</Application>
  <DocSecurity>0</DocSecurity>
  <Lines>201</Lines>
  <Paragraphs>56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28321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EWB</dc:creator>
  <cp:lastModifiedBy>Seamus Doyle</cp:lastModifiedBy>
  <cp:revision>3</cp:revision>
  <dcterms:created xsi:type="dcterms:W3CDTF">2017-09-01T19:00:00Z</dcterms:created>
  <dcterms:modified xsi:type="dcterms:W3CDTF">2017-09-08T10:39:00Z</dcterms:modified>
</cp:coreProperties>
</file>